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del w:id="0" w:author="null" w:date="2021-11-24T19:51:26Z"/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rPrChange w:id="1" w:author="null" w:date="2021-11-24T19:51:17Z">
            <w:rPr>
              <w:del w:id="2" w:author="null" w:date="2021-11-24T19:51:26Z"/>
              <w:rFonts w:ascii="仿宋" w:hAnsi="仿宋" w:eastAsia="仿宋" w:cs="仿宋"/>
              <w:b/>
              <w:sz w:val="44"/>
              <w:szCs w:val="44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rPrChange w:id="3" w:author="null" w:date="2021-11-24T19:51:17Z">
            <w:rPr>
              <w:rFonts w:hint="eastAsia" w:ascii="仿宋" w:hAnsi="仿宋" w:eastAsia="仿宋" w:cs="仿宋"/>
              <w:b/>
              <w:sz w:val="44"/>
              <w:szCs w:val="44"/>
            </w:rPr>
          </w:rPrChange>
        </w:rPr>
        <w:t>2019年福建省政府专项债券（十三期）、2021年福建省政府专项债券（七期）</w:t>
      </w:r>
    </w:p>
    <w:p>
      <w:pPr>
        <w:spacing w:line="640" w:lineRule="exact"/>
        <w:jc w:val="center"/>
        <w:rPr>
          <w:ins w:id="4" w:author="null" w:date="2021-11-24T19:51:28Z"/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rPrChange w:id="5" w:author="null" w:date="2021-11-24T19:51:17Z">
            <w:rPr>
              <w:rFonts w:hint="eastAsia" w:ascii="仿宋" w:hAnsi="仿宋" w:eastAsia="仿宋" w:cs="仿宋"/>
              <w:b/>
              <w:sz w:val="44"/>
              <w:szCs w:val="44"/>
            </w:rPr>
          </w:rPrChange>
        </w:rPr>
        <w:t>之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rPrChange w:id="6" w:author="null" w:date="2021-11-24T19:51:17Z">
            <w:rPr>
              <w:rFonts w:ascii="仿宋" w:hAnsi="仿宋" w:eastAsia="仿宋" w:cs="仿宋"/>
              <w:b/>
              <w:sz w:val="44"/>
              <w:szCs w:val="44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rPrChange w:id="7" w:author="null" w:date="2021-11-24T19:51:17Z">
            <w:rPr>
              <w:rFonts w:hint="eastAsia" w:ascii="仿宋" w:hAnsi="仿宋" w:eastAsia="仿宋" w:cs="仿宋"/>
              <w:b/>
              <w:sz w:val="44"/>
              <w:szCs w:val="44"/>
            </w:rPr>
          </w:rPrChange>
        </w:rPr>
        <w:t>福州市项目调整情况说明</w:t>
      </w:r>
    </w:p>
    <w:p>
      <w:pPr>
        <w:spacing w:line="360" w:lineRule="auto"/>
        <w:rPr>
          <w:rFonts w:ascii="仿宋" w:hAnsi="仿宋" w:eastAsia="仿宋" w:cs="仿宋"/>
          <w:sz w:val="28"/>
          <w:szCs w:val="28"/>
        </w:rPr>
      </w:pP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2019年福建省（福州市、莆田市、三明市、泉州市、南平市、龙岩市）棚户区改造专项债券（三期）—</w:t>
      </w:r>
      <w:del w:id="8" w:author="null" w:date="2021-11-24T19:51:34Z">
        <w:r>
          <w:rPr>
            <w:rFonts w:hint="eastAsia" w:ascii="仿宋" w:hAnsi="仿宋" w:eastAsia="仿宋" w:cs="仿宋"/>
            <w:sz w:val="32"/>
            <w:szCs w:val="32"/>
          </w:rPr>
          <w:delText>—</w:delText>
        </w:r>
      </w:del>
      <w:r>
        <w:rPr>
          <w:rFonts w:hint="eastAsia" w:ascii="仿宋" w:hAnsi="仿宋" w:eastAsia="仿宋" w:cs="仿宋"/>
          <w:sz w:val="32"/>
          <w:szCs w:val="32"/>
        </w:rPr>
        <w:t>2019年福建省政府专项债券（十三期）中“福清市观溪片区改造项目”已发行债券0.5亿元、“福清市东桥片区改造项目”已发行债券0.8亿元、“福清市霞盛片区改造项目”已发行债券0.3958亿元，期限均为5年。</w:t>
      </w:r>
      <w:ins w:id="9" w:author="null" w:date="2021-11-29T09:30:39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因</w:t>
        </w:r>
      </w:ins>
      <w:ins w:id="10" w:author="null" w:date="2021-11-29T18:27:08Z">
        <w:r>
          <w:rPr>
            <w:rFonts w:hint="eastAsia" w:ascii="仿宋" w:hAnsi="仿宋" w:eastAsia="仿宋" w:cs="仿宋"/>
            <w:sz w:val="32"/>
            <w:szCs w:val="32"/>
          </w:rPr>
          <w:t>项目实施过程中发生变化，</w:t>
        </w:r>
      </w:ins>
      <w:del w:id="11" w:author="null" w:date="2021-11-29T09:31:27Z">
        <w:r>
          <w:rPr>
            <w:rFonts w:hint="eastAsia" w:ascii="仿宋" w:hAnsi="仿宋" w:eastAsia="仿宋" w:cs="仿宋"/>
            <w:sz w:val="32"/>
            <w:szCs w:val="32"/>
          </w:rPr>
          <w:delText>为</w:delText>
        </w:r>
      </w:del>
      <w:del w:id="12" w:author="null" w:date="2021-11-29T09:31:28Z">
        <w:r>
          <w:rPr>
            <w:rFonts w:hint="eastAsia" w:ascii="仿宋" w:hAnsi="仿宋" w:eastAsia="仿宋" w:cs="仿宋"/>
            <w:sz w:val="32"/>
            <w:szCs w:val="32"/>
          </w:rPr>
          <w:delText>加快债券资</w:delText>
        </w:r>
      </w:del>
      <w:del w:id="13" w:author="null" w:date="2021-11-29T09:31:29Z">
        <w:r>
          <w:rPr>
            <w:rFonts w:hint="eastAsia" w:ascii="仿宋" w:hAnsi="仿宋" w:eastAsia="仿宋" w:cs="仿宋"/>
            <w:sz w:val="32"/>
            <w:szCs w:val="32"/>
          </w:rPr>
          <w:delText>金使用进</w:delText>
        </w:r>
      </w:del>
      <w:del w:id="14" w:author="null" w:date="2021-11-29T09:31:30Z">
        <w:r>
          <w:rPr>
            <w:rFonts w:hint="eastAsia" w:ascii="仿宋" w:hAnsi="仿宋" w:eastAsia="仿宋" w:cs="仿宋"/>
            <w:sz w:val="32"/>
            <w:szCs w:val="32"/>
          </w:rPr>
          <w:delText>度，</w:delText>
        </w:r>
      </w:del>
      <w:r>
        <w:rPr>
          <w:rFonts w:hint="eastAsia" w:ascii="仿宋" w:hAnsi="仿宋" w:eastAsia="仿宋" w:cs="仿宋"/>
          <w:sz w:val="32"/>
          <w:szCs w:val="32"/>
        </w:rPr>
        <w:t>拟将上述3个项目金额合计1.6958亿元调整至“福州江阴工业集中区园区开发项目”。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2021年福建省交通基础设施专项债券（二期）—</w:t>
      </w:r>
      <w:del w:id="15" w:author="null" w:date="2021-11-24T19:51:41Z">
        <w:r>
          <w:rPr>
            <w:rFonts w:hint="eastAsia" w:ascii="仿宋" w:hAnsi="仿宋" w:eastAsia="仿宋" w:cs="仿宋"/>
            <w:sz w:val="32"/>
            <w:szCs w:val="32"/>
          </w:rPr>
          <w:delText>—</w:delText>
        </w:r>
      </w:del>
      <w:r>
        <w:rPr>
          <w:rFonts w:hint="eastAsia" w:ascii="仿宋" w:hAnsi="仿宋" w:eastAsia="仿宋" w:cs="仿宋"/>
          <w:sz w:val="32"/>
          <w:szCs w:val="32"/>
        </w:rPr>
        <w:t>2021年福建省政府专项债券（七期）中“福州长乐国际机场二期扩建工程项目”已发行债券30亿元，期限20年。</w:t>
      </w:r>
      <w:ins w:id="16" w:author="null" w:date="2021-11-29T18:29:51Z">
        <w:r>
          <w:rPr>
            <w:rFonts w:hint="eastAsia" w:ascii="仿宋" w:hAnsi="仿宋" w:eastAsia="仿宋" w:cs="仿宋"/>
            <w:sz w:val="32"/>
            <w:szCs w:val="32"/>
            <w:lang w:eastAsia="zh-CN"/>
          </w:rPr>
          <w:t>因</w:t>
        </w:r>
      </w:ins>
      <w:ins w:id="17" w:author="null" w:date="2021-11-29T18:29:51Z">
        <w:r>
          <w:rPr>
            <w:rFonts w:hint="eastAsia" w:ascii="仿宋" w:hAnsi="仿宋" w:eastAsia="仿宋" w:cs="仿宋"/>
            <w:sz w:val="32"/>
            <w:szCs w:val="32"/>
          </w:rPr>
          <w:t>项目实施过程中发生变化，</w:t>
        </w:r>
      </w:ins>
      <w:del w:id="18" w:author="null" w:date="2021-11-29T18:29:51Z">
        <w:r>
          <w:rPr>
            <w:rFonts w:hint="eastAsia" w:ascii="仿宋" w:hAnsi="仿宋" w:eastAsia="仿宋" w:cs="仿宋"/>
            <w:sz w:val="32"/>
            <w:szCs w:val="32"/>
          </w:rPr>
          <w:delText>为加快债券资金使用进度，</w:delText>
        </w:r>
      </w:del>
      <w:bookmarkStart w:id="17" w:name="_GoBack"/>
      <w:bookmarkEnd w:id="17"/>
      <w:r>
        <w:rPr>
          <w:rFonts w:hint="eastAsia" w:ascii="仿宋" w:hAnsi="仿宋" w:eastAsia="仿宋" w:cs="仿宋"/>
          <w:sz w:val="32"/>
          <w:szCs w:val="32"/>
        </w:rPr>
        <w:t>拟将该项目中6亿元调整至“福州滨海新城安置房六期”、“福州滨海新城租赁房三期”、“游龙泛娱乐大数据产业园（研发楼五期）”等11个项目。</w:t>
      </w:r>
    </w:p>
    <w:p>
      <w:pPr>
        <w:pStyle w:val="2"/>
        <w:spacing w:line="640" w:lineRule="exact"/>
        <w:rPr>
          <w:del w:id="20" w:author="null" w:date="2021-11-24T19:52:09Z"/>
        </w:rPr>
        <w:pPrChange w:id="19" w:author="null" w:date="2021-11-24T20:35:38Z">
          <w:pPr>
            <w:pStyle w:val="2"/>
          </w:pPr>
        </w:pPrChange>
      </w:pPr>
    </w:p>
    <w:p>
      <w:pPr>
        <w:pStyle w:val="3"/>
        <w:spacing w:line="640" w:lineRule="exact"/>
        <w:ind w:firstLine="640" w:firstLineChars="200"/>
        <w:rPr>
          <w:szCs w:val="32"/>
        </w:rPr>
        <w:pPrChange w:id="21" w:author="null" w:date="2021-11-24T20:35:38Z">
          <w:pPr>
            <w:pStyle w:val="3"/>
            <w:ind w:firstLine="640" w:firstLineChars="200"/>
          </w:pPr>
        </w:pPrChange>
      </w:pPr>
      <w:r>
        <w:rPr>
          <w:rFonts w:hint="eastAsia" w:ascii="仿宋" w:hAnsi="仿宋" w:cs="仿宋"/>
          <w:szCs w:val="32"/>
        </w:rPr>
        <w:t>一、资金投向说明</w:t>
      </w:r>
    </w:p>
    <w:p>
      <w:pPr>
        <w:spacing w:line="640" w:lineRule="exact"/>
        <w:ind w:firstLine="640" w:firstLineChars="200"/>
        <w:rPr>
          <w:ins w:id="23" w:author="null" w:date="2021-11-24T19:52:25Z"/>
          <w:rFonts w:hint="eastAsia" w:ascii="仿宋" w:hAnsi="仿宋" w:eastAsia="仿宋" w:cs="仿宋"/>
          <w:sz w:val="32"/>
          <w:szCs w:val="32"/>
        </w:rPr>
        <w:pPrChange w:id="22" w:author="null" w:date="2021-11-24T20:35:38Z">
          <w:pPr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本次专项债券资金拟调整情况如下：</w:t>
      </w:r>
    </w:p>
    <w:p>
      <w:pPr>
        <w:pStyle w:val="2"/>
        <w:spacing w:line="640" w:lineRule="exact"/>
        <w:rPr>
          <w:ins w:id="25" w:author="null" w:date="2021-11-24T19:52:28Z"/>
          <w:rFonts w:hint="eastAsia" w:ascii="仿宋" w:hAnsi="仿宋" w:eastAsia="仿宋" w:cs="仿宋"/>
          <w:sz w:val="32"/>
          <w:szCs w:val="32"/>
        </w:rPr>
        <w:pPrChange w:id="24" w:author="null" w:date="2021-11-24T20:35:38Z">
          <w:pPr>
            <w:pStyle w:val="2"/>
          </w:pPr>
        </w:pPrChange>
      </w:pP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80" w:firstLineChars="200"/>
        <w:jc w:val="righ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单位：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人民币</w:t>
      </w:r>
      <w:r>
        <w:rPr>
          <w:rFonts w:hint="eastAsia" w:ascii="楷体" w:hAnsi="楷体" w:eastAsia="楷体" w:cs="楷体"/>
          <w:sz w:val="24"/>
          <w:szCs w:val="24"/>
        </w:rPr>
        <w:t>万元</w:t>
      </w:r>
    </w:p>
    <w:tbl>
      <w:tblPr>
        <w:tblStyle w:val="15"/>
        <w:tblW w:w="97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1463"/>
        <w:gridCol w:w="1866"/>
        <w:gridCol w:w="2032"/>
        <w:gridCol w:w="1485"/>
        <w:gridCol w:w="1694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tblHeader/>
          <w:jc w:val="center"/>
        </w:trPr>
        <w:tc>
          <w:tcPr>
            <w:tcW w:w="1463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调整债券</w:t>
            </w:r>
            <w:ins w:id="26" w:author="null" w:date="2021-11-24T20:35:41Z">
              <w:r>
                <w:rPr>
                  <w:rFonts w:hint="default" w:ascii="仿宋" w:hAnsi="仿宋" w:eastAsia="仿宋" w:cs="仿宋"/>
                  <w:b/>
                  <w:sz w:val="24"/>
                  <w:szCs w:val="24"/>
                  <w:lang w:val="en-US"/>
                </w:rPr>
                <w:t xml:space="preserve"> </w:t>
              </w:r>
            </w:ins>
            <w:ins w:id="27" w:author="null" w:date="2021-11-24T20:35:42Z">
              <w:r>
                <w:rPr>
                  <w:rFonts w:hint="default" w:ascii="仿宋" w:hAnsi="仿宋" w:eastAsia="仿宋" w:cs="仿宋"/>
                  <w:b/>
                  <w:sz w:val="24"/>
                  <w:szCs w:val="24"/>
                  <w:lang w:val="en-US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名称</w:t>
            </w:r>
          </w:p>
        </w:tc>
        <w:tc>
          <w:tcPr>
            <w:tcW w:w="1866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原项目名称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调整后项目名称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调整后项目单位</w:t>
            </w:r>
          </w:p>
        </w:tc>
        <w:tc>
          <w:tcPr>
            <w:tcW w:w="169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调整后项目总投资</w:t>
            </w:r>
          </w:p>
        </w:tc>
        <w:tc>
          <w:tcPr>
            <w:tcW w:w="1258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拟调整专项债金额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restart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2021年福建省交通基础设施专项债券（二期）—</w:t>
            </w:r>
            <w:del w:id="28" w:author="null" w:date="2021-11-24T19:52:49Z">
              <w:r>
                <w:rPr>
                  <w:rFonts w:hint="eastAsia" w:ascii="仿宋" w:hAnsi="仿宋" w:eastAsia="仿宋" w:cs="仿宋"/>
                  <w:sz w:val="24"/>
                  <w:szCs w:val="24"/>
                </w:rPr>
                <w:delText>—</w:delText>
              </w:r>
            </w:del>
            <w:r>
              <w:rPr>
                <w:rFonts w:hint="eastAsia" w:ascii="仿宋" w:hAnsi="仿宋" w:eastAsia="仿宋" w:cs="仿宋"/>
                <w:sz w:val="24"/>
                <w:szCs w:val="24"/>
              </w:rPr>
              <w:t>2021年福建省政府专项债券（七期）</w:t>
            </w:r>
          </w:p>
        </w:tc>
        <w:tc>
          <w:tcPr>
            <w:tcW w:w="1866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福州长乐国际机场二期扩建工程</w:t>
            </w: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福州滨海新城安置房六期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福州滨海临空开发建设有限公司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150,433.00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福州滨海新城租赁房三期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福州滨海临空开发建设有限公司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107,573.25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游龙泛娱乐大数据产业园（研发楼五期）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福州新投数字产业发展有限公司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103,221.85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新投科技研发中心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福州滨海临空开发建设有限公司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65,195.00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90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福州市皮肤病防治院医技附属楼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福州市皮肤病防治院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福州市性病防治中心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 w:bidi="ar"/>
              </w:rPr>
              <w:t>）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25,521.56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福建省福州神经精神病防治院门诊综合楼项目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福建省福州神经精神病防治院（福州市第四医院）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57,818.96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福建省福州儿童医院门诊综合楼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福州儿童医院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52,367.88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福州市第二医院改扩建项目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福州市第二医院（福建省福州中西医结合医院、福州市职业病医院）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59,376.40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福州市第一医院门诊医技综合楼项目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福州市第一医院（福州红十字医院、福州市心血管病研究所）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61,433.69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福州市飞凤山水厂扩建及深度处理工程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福州市自来水有限公司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35,344.62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闽江学院图书馆新馆、艺术教学楼二期、学生公寓建设项目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闽江学院</w:t>
            </w:r>
          </w:p>
        </w:tc>
        <w:tc>
          <w:tcPr>
            <w:tcW w:w="1694" w:type="dxa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57,124.12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348" w:hRule="atLeast"/>
          <w:jc w:val="center"/>
        </w:trPr>
        <w:tc>
          <w:tcPr>
            <w:tcW w:w="1463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2019年福建省（福州市、莆田市、三明市、泉州市、南平市、龙岩市）棚户区改造专项债券（三期）</w:t>
            </w:r>
            <w:del w:id="29" w:author="null" w:date="2021-11-24T19:53:04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—</w:delText>
              </w:r>
            </w:del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—2019年福建省政府专项债券（十三期）</w:t>
            </w:r>
          </w:p>
        </w:tc>
        <w:tc>
          <w:tcPr>
            <w:tcW w:w="1866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福清市观溪片区改造项目</w:t>
            </w:r>
          </w:p>
        </w:tc>
        <w:tc>
          <w:tcPr>
            <w:tcW w:w="2032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福州江阴工业集中区园区开发项目</w:t>
            </w:r>
          </w:p>
        </w:tc>
        <w:tc>
          <w:tcPr>
            <w:tcW w:w="1485" w:type="dxa"/>
            <w:vMerge w:val="restart"/>
            <w:vAlign w:val="center"/>
          </w:tcPr>
          <w:p>
            <w:pP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福州江阴港城经济区管委会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179,757.10</w:t>
            </w:r>
          </w:p>
        </w:tc>
        <w:tc>
          <w:tcPr>
            <w:tcW w:w="1258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16,958.00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218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福清市东桥片区改造项目</w:t>
            </w:r>
          </w:p>
        </w:tc>
        <w:tc>
          <w:tcPr>
            <w:tcW w:w="2032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1463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福清市霞盛片区改造项目</w:t>
            </w:r>
          </w:p>
        </w:tc>
        <w:tc>
          <w:tcPr>
            <w:tcW w:w="2032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3"/>
        <w:spacing w:before="0" w:after="0" w:line="640" w:lineRule="exact"/>
        <w:ind w:firstLine="640" w:firstLineChars="200"/>
        <w:rPr>
          <w:rFonts w:hint="eastAsia"/>
          <w:szCs w:val="32"/>
        </w:rPr>
        <w:pPrChange w:id="30" w:author="null" w:date="2021-11-24T19:53:47Z">
          <w:pPr>
            <w:pStyle w:val="3"/>
            <w:spacing w:before="0" w:after="0" w:line="640" w:lineRule="exact"/>
          </w:pPr>
        </w:pPrChange>
      </w:pPr>
      <w:r>
        <w:rPr>
          <w:rFonts w:hint="eastAsia"/>
          <w:szCs w:val="32"/>
        </w:rPr>
        <w:t>二、项目情况</w:t>
      </w:r>
    </w:p>
    <w:p>
      <w:pPr>
        <w:pStyle w:val="4"/>
        <w:spacing w:line="640" w:lineRule="exact"/>
        <w:ind w:firstLine="640" w:firstLineChars="200"/>
        <w:rPr>
          <w:rFonts w:hint="eastAsia"/>
        </w:rPr>
        <w:pPrChange w:id="31" w:author="null" w:date="2021-11-24T19:53:47Z">
          <w:pPr>
            <w:pStyle w:val="4"/>
            <w:ind w:firstLine="640" w:firstLineChars="200"/>
          </w:pPr>
        </w:pPrChange>
      </w:pPr>
      <w:r>
        <w:rPr>
          <w:rFonts w:hint="eastAsia"/>
        </w:rPr>
        <w:t>（一）福州滨海新城安置房六期项目</w:t>
      </w:r>
    </w:p>
    <w:p>
      <w:pPr>
        <w:spacing w:before="0"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sz w:val="32"/>
          <w:szCs w:val="32"/>
          <w:rPrChange w:id="33" w:author="null" w:date="2021-11-24T20:36:06Z">
            <w:rPr>
              <w:rFonts w:ascii="仿宋" w:hAnsi="仿宋" w:cs="仿宋"/>
            </w:rPr>
          </w:rPrChange>
        </w:rPr>
        <w:pPrChange w:id="32" w:author="null" w:date="2021-11-24T19:54:12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rPrChange w:id="34" w:author="null" w:date="2021-11-24T20:36:06Z">
            <w:rPr>
              <w:rFonts w:hint="eastAsia" w:ascii="仿宋" w:hAnsi="仿宋" w:cs="仿宋"/>
            </w:rPr>
          </w:rPrChange>
        </w:rPr>
        <w:t>1、项目概况</w:t>
      </w:r>
    </w:p>
    <w:p>
      <w:pPr>
        <w:spacing w:beforeLines="0" w:line="64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  <w:pPrChange w:id="35" w:author="null" w:date="2021-11-24T19:54:12Z">
          <w:pPr>
            <w:spacing w:line="640" w:lineRule="exact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本项目分A、B两块地，项目总用地82293.7㎡，总建筑面积225331.31㎡，其中计容建筑面积164071.09㎡，不计容建筑面积63798.57㎡。A地块共11栋，B地块共12栋。主要建设内容包括住宅用房、配套用房及内部道路、停车场、供配电、给排水、环保、绿化工程等。</w:t>
      </w:r>
    </w:p>
    <w:p>
      <w:pPr>
        <w:spacing w:before="0"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sz w:val="32"/>
          <w:szCs w:val="32"/>
          <w:rPrChange w:id="37" w:author="null" w:date="2021-11-24T20:36:14Z">
            <w:rPr>
              <w:rFonts w:ascii="仿宋" w:hAnsi="仿宋" w:cs="仿宋"/>
            </w:rPr>
          </w:rPrChange>
        </w:rPr>
        <w:pPrChange w:id="36" w:author="null" w:date="2021-11-24T19:54:12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rPrChange w:id="38" w:author="null" w:date="2021-11-24T20:36:14Z">
            <w:rPr>
              <w:rFonts w:hint="eastAsia" w:ascii="仿宋" w:hAnsi="仿宋" w:cs="仿宋"/>
            </w:rPr>
          </w:rPrChange>
        </w:rPr>
        <w:t>2、项目投资情况</w:t>
      </w:r>
    </w:p>
    <w:p>
      <w:pPr>
        <w:spacing w:beforeLines="0"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39" w:author="null" w:date="2021-11-24T19:54:12Z">
          <w:pPr>
            <w:spacing w:line="640" w:lineRule="exact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根据投资备案证明,本项目概算总投资150,433.00万元。其中建设用地费用26,200.00万元，工程建设费用80,583.00万元，其他费用43,650.00万元。</w:t>
      </w:r>
      <w:r>
        <w:rPr>
          <w:rFonts w:hint="eastAsia" w:ascii="仿宋" w:hAnsi="仿宋" w:eastAsia="仿宋" w:cs="仿宋"/>
          <w:sz w:val="32"/>
          <w:szCs w:val="32"/>
        </w:rPr>
        <w:t>本项目分年投资计划如下：</w:t>
      </w:r>
    </w:p>
    <w:p>
      <w:pPr>
        <w:spacing w:line="360" w:lineRule="auto"/>
        <w:jc w:val="center"/>
        <w:rPr>
          <w:ins w:id="40" w:author="null" w:date="2021-11-24T19:54:19Z"/>
          <w:rFonts w:hint="eastAsia" w:ascii="仿宋" w:hAnsi="仿宋" w:eastAsia="仿宋" w:cs="仿宋"/>
          <w:b/>
          <w:sz w:val="32"/>
          <w:szCs w:val="32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单位：人民币万元</w:t>
      </w:r>
    </w:p>
    <w:tbl>
      <w:tblPr>
        <w:tblStyle w:val="2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694"/>
        <w:gridCol w:w="1449"/>
        <w:gridCol w:w="1449"/>
        <w:gridCol w:w="1764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419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994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85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以前年度</w:t>
            </w:r>
          </w:p>
        </w:tc>
        <w:tc>
          <w:tcPr>
            <w:tcW w:w="85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2021年</w:t>
            </w:r>
          </w:p>
        </w:tc>
        <w:tc>
          <w:tcPr>
            <w:tcW w:w="1035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2022年及以后</w:t>
            </w:r>
          </w:p>
        </w:tc>
        <w:tc>
          <w:tcPr>
            <w:tcW w:w="85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994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建设用地费用</w:t>
            </w:r>
          </w:p>
        </w:tc>
        <w:tc>
          <w:tcPr>
            <w:tcW w:w="850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26,200.00</w:t>
            </w:r>
          </w:p>
        </w:tc>
        <w:tc>
          <w:tcPr>
            <w:tcW w:w="850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35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0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26,200.00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994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工程建设费用</w:t>
            </w:r>
          </w:p>
        </w:tc>
        <w:tc>
          <w:tcPr>
            <w:tcW w:w="850" w:type="pct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7,120.46</w:t>
            </w:r>
          </w:p>
        </w:tc>
        <w:tc>
          <w:tcPr>
            <w:tcW w:w="850" w:type="pct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15,000.00</w:t>
            </w:r>
          </w:p>
        </w:tc>
        <w:tc>
          <w:tcPr>
            <w:tcW w:w="1035" w:type="pct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58,462.54</w:t>
            </w:r>
          </w:p>
        </w:tc>
        <w:tc>
          <w:tcPr>
            <w:tcW w:w="850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80,583.00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994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其他费用</w:t>
            </w:r>
          </w:p>
        </w:tc>
        <w:tc>
          <w:tcPr>
            <w:tcW w:w="850" w:type="pct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4,746.98</w:t>
            </w:r>
          </w:p>
        </w:tc>
        <w:tc>
          <w:tcPr>
            <w:tcW w:w="850" w:type="pct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9,707.75</w:t>
            </w:r>
          </w:p>
        </w:tc>
        <w:tc>
          <w:tcPr>
            <w:tcW w:w="1035" w:type="pct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29,195.27</w:t>
            </w:r>
          </w:p>
        </w:tc>
        <w:tc>
          <w:tcPr>
            <w:tcW w:w="850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43,650.00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pct"/>
          </w:tcPr>
          <w:p>
            <w:pPr>
              <w:adjustRightInd w:val="0"/>
              <w:spacing w:line="360" w:lineRule="auto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94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合计</w:t>
            </w:r>
          </w:p>
        </w:tc>
        <w:tc>
          <w:tcPr>
            <w:tcW w:w="850" w:type="pct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38,067.44</w:t>
            </w:r>
          </w:p>
        </w:tc>
        <w:tc>
          <w:tcPr>
            <w:tcW w:w="850" w:type="pct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24,707.75</w:t>
            </w:r>
          </w:p>
        </w:tc>
        <w:tc>
          <w:tcPr>
            <w:tcW w:w="1035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87,657.81</w:t>
            </w:r>
          </w:p>
        </w:tc>
        <w:tc>
          <w:tcPr>
            <w:tcW w:w="850" w:type="pct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150,433.00</w:t>
            </w:r>
          </w:p>
        </w:tc>
      </w:tr>
    </w:tbl>
    <w:p>
      <w:pPr>
        <w:spacing w:before="0"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sz w:val="32"/>
          <w:szCs w:val="32"/>
          <w:rPrChange w:id="42" w:author="null" w:date="2021-11-24T19:54:41Z">
            <w:rPr>
              <w:rFonts w:ascii="仿宋" w:hAnsi="仿宋" w:cs="仿宋"/>
            </w:rPr>
          </w:rPrChange>
        </w:rPr>
        <w:pPrChange w:id="41" w:author="null" w:date="2021-11-24T19:54:57Z">
          <w:pPr>
            <w:pStyle w:val="6"/>
            <w:spacing w:before="156" w:line="640" w:lineRule="exact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rPrChange w:id="43" w:author="null" w:date="2021-11-24T19:54:41Z">
            <w:rPr>
              <w:rFonts w:hint="eastAsia" w:ascii="仿宋" w:hAnsi="仿宋" w:cs="仿宋"/>
            </w:rPr>
          </w:rPrChange>
        </w:rPr>
        <w:t>3、项目资金来源</w:t>
      </w:r>
    </w:p>
    <w:p>
      <w:pPr>
        <w:spacing w:beforeLines="0" w:line="640" w:lineRule="exact"/>
        <w:ind w:firstLine="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  <w:pPrChange w:id="44" w:author="null" w:date="2021-11-24T19:54:54Z">
          <w:pPr>
            <w:spacing w:line="640" w:lineRule="exact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</w:t>
      </w:r>
      <w:r>
        <w:rPr>
          <w:rFonts w:hint="eastAsia" w:ascii="仿宋" w:hAnsi="仿宋" w:eastAsia="仿宋" w:cs="仿宋"/>
          <w:sz w:val="32"/>
          <w:szCs w:val="32"/>
        </w:rPr>
        <w:t>自筹65,433.00万元，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银行融资80,000.00万元，</w:t>
      </w:r>
      <w:r>
        <w:rPr>
          <w:rFonts w:hint="eastAsia" w:ascii="仿宋" w:hAnsi="仿宋" w:eastAsia="仿宋" w:cs="仿宋"/>
          <w:sz w:val="32"/>
          <w:szCs w:val="32"/>
        </w:rPr>
        <w:t>剩余资金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0" w:firstLineChars="200"/>
        <w:jc w:val="right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单位：人民币万元</w:t>
      </w:r>
    </w:p>
    <w:tbl>
      <w:tblPr>
        <w:tblStyle w:val="14"/>
        <w:tblW w:w="4999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1870"/>
        <w:gridCol w:w="1850"/>
        <w:gridCol w:w="1308"/>
        <w:gridCol w:w="1308"/>
        <w:gridCol w:w="14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报告期以前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2021年剩余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自有资金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28,505.00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26,928.00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65,433.00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银行融资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9,562.44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60,437.56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0.00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0.00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38,067.44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25,000.00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87,365.56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150,433.00</w:t>
            </w:r>
          </w:p>
        </w:tc>
      </w:tr>
    </w:tbl>
    <w:p>
      <w:pPr>
        <w:pStyle w:val="2"/>
        <w:ind w:firstLine="420" w:firstLineChars="200"/>
        <w:rPr>
          <w:del w:id="46" w:author="null" w:date="2021-11-24T19:55:08Z"/>
          <w:rFonts w:hint="eastAsia"/>
        </w:rPr>
        <w:pPrChange w:id="45" w:author="null" w:date="2021-11-24T19:55:38Z">
          <w:pPr>
            <w:pStyle w:val="2"/>
          </w:pPr>
        </w:pPrChange>
      </w:pPr>
    </w:p>
    <w:p>
      <w:pPr>
        <w:spacing w:before="0"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sz w:val="32"/>
          <w:szCs w:val="32"/>
          <w:rPrChange w:id="48" w:author="null" w:date="2021-11-24T19:55:29Z">
            <w:rPr>
              <w:rFonts w:ascii="仿宋" w:hAnsi="仿宋" w:cs="仿宋"/>
            </w:rPr>
          </w:rPrChange>
        </w:rPr>
        <w:pPrChange w:id="47" w:author="null" w:date="2021-11-24T19:55:38Z">
          <w:pPr>
            <w:pStyle w:val="6"/>
            <w:spacing w:before="156"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rPrChange w:id="49" w:author="null" w:date="2021-11-24T19:55:29Z">
            <w:rPr>
              <w:rFonts w:hint="eastAsia" w:ascii="仿宋" w:hAnsi="仿宋" w:cs="仿宋"/>
            </w:rPr>
          </w:rPrChange>
        </w:rPr>
        <w:t>4、项目预期收益与融资自求平衡情况</w:t>
      </w:r>
    </w:p>
    <w:p>
      <w:pPr>
        <w:spacing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bCs w:val="0"/>
          <w:sz w:val="32"/>
          <w:szCs w:val="32"/>
          <w:rPrChange w:id="51" w:author="null" w:date="2021-11-24T19:55:29Z">
            <w:rPr>
              <w:rFonts w:ascii="仿宋" w:hAnsi="仿宋" w:cs="仿宋"/>
              <w:bCs w:val="0"/>
              <w:szCs w:val="32"/>
            </w:rPr>
          </w:rPrChange>
        </w:rPr>
        <w:pPrChange w:id="50" w:author="null" w:date="2021-11-24T19:55:40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rPrChange w:id="52" w:author="null" w:date="2021-11-24T19:55:29Z">
            <w:rPr>
              <w:rFonts w:hint="eastAsia" w:ascii="仿宋" w:hAnsi="仿宋" w:cs="仿宋"/>
              <w:bCs w:val="0"/>
              <w:szCs w:val="32"/>
            </w:rPr>
          </w:rPrChange>
        </w:rPr>
        <w:t>（1）项目收益情况</w:t>
      </w:r>
    </w:p>
    <w:p>
      <w:pPr>
        <w:adjustRightInd w:val="0"/>
        <w:snapToGrid w:val="0"/>
        <w:spacing w:beforeLines="0"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53" w:author="null" w:date="2021-11-24T19:55:22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</w:t>
      </w:r>
      <w:r>
        <w:rPr>
          <w:rFonts w:hint="eastAsia" w:ascii="仿宋" w:hAnsi="仿宋" w:eastAsia="仿宋" w:cs="仿宋"/>
          <w:bCs/>
          <w:sz w:val="32"/>
          <w:szCs w:val="32"/>
        </w:rPr>
        <w:t>项目主要收入来源于当地政府回购安置房收入</w:t>
      </w:r>
      <w:r>
        <w:rPr>
          <w:rFonts w:hint="eastAsia" w:ascii="仿宋" w:hAnsi="仿宋" w:eastAsia="仿宋" w:cs="仿宋"/>
          <w:sz w:val="32"/>
          <w:szCs w:val="32"/>
        </w:rPr>
        <w:t>。经测算，债券存续期内，本项目将产生净</w:t>
      </w:r>
      <w:r>
        <w:rPr>
          <w:rFonts w:hint="eastAsia" w:ascii="仿宋" w:hAnsi="仿宋" w:eastAsia="仿宋" w:cs="仿宋"/>
          <w:sz w:val="32"/>
          <w:szCs w:val="32"/>
          <w:highlight w:val="none"/>
          <w:rPrChange w:id="54" w:author="null" w:date="2021-11-24T19:55:26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收益</w:t>
      </w:r>
      <w:r>
        <w:rPr>
          <w:rFonts w:ascii="仿宋" w:hAnsi="仿宋" w:eastAsia="仿宋" w:cs="仿宋"/>
          <w:sz w:val="32"/>
          <w:szCs w:val="32"/>
          <w:highlight w:val="none"/>
          <w:rPrChange w:id="55" w:author="null" w:date="2021-11-24T19:55:26Z">
            <w:rPr>
              <w:rFonts w:ascii="仿宋" w:hAnsi="仿宋" w:eastAsia="仿宋" w:cs="仿宋"/>
              <w:sz w:val="32"/>
              <w:szCs w:val="32"/>
              <w:highlight w:val="yellow"/>
            </w:rPr>
          </w:rPrChange>
        </w:rPr>
        <w:t>136,640.36</w:t>
      </w:r>
      <w:r>
        <w:rPr>
          <w:rFonts w:hint="eastAsia" w:ascii="仿宋" w:hAnsi="仿宋" w:eastAsia="仿宋" w:cs="仿宋"/>
          <w:sz w:val="32"/>
          <w:szCs w:val="32"/>
          <w:highlight w:val="none"/>
          <w:rPrChange w:id="56" w:author="null" w:date="2021-11-24T19:55:26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万元，可覆盖债券存续期间各年</w:t>
      </w:r>
      <w:del w:id="57" w:author="陈素彬" w:date="2021-11-22T08:57:26Z">
        <w:r>
          <w:rPr>
            <w:rFonts w:hint="eastAsia" w:ascii="仿宋" w:hAnsi="仿宋" w:eastAsia="仿宋" w:cs="仿宋"/>
            <w:sz w:val="32"/>
            <w:szCs w:val="32"/>
            <w:highlight w:val="none"/>
            <w:rPrChange w:id="58" w:author="null" w:date="2021-11-24T19:55:26Z">
              <w:rPr>
                <w:rFonts w:hint="eastAsia" w:ascii="仿宋" w:hAnsi="仿宋" w:eastAsia="仿宋" w:cs="仿宋"/>
                <w:sz w:val="32"/>
                <w:szCs w:val="32"/>
              </w:rPr>
            </w:rPrChange>
          </w:rPr>
          <w:delText>的</w:delText>
        </w:r>
      </w:del>
      <w:del w:id="59" w:author="陈素彬" w:date="2021-11-22T08:57:24Z">
        <w:r>
          <w:rPr>
            <w:rFonts w:hint="eastAsia" w:ascii="仿宋" w:hAnsi="仿宋" w:eastAsia="仿宋" w:cs="仿宋"/>
            <w:sz w:val="32"/>
            <w:szCs w:val="32"/>
            <w:highlight w:val="none"/>
            <w:rPrChange w:id="60" w:author="null" w:date="2021-11-24T19:55:26Z">
              <w:rPr>
                <w:rFonts w:hint="eastAsia" w:ascii="仿宋" w:hAnsi="仿宋" w:eastAsia="仿宋" w:cs="仿宋"/>
                <w:sz w:val="32"/>
                <w:szCs w:val="32"/>
              </w:rPr>
            </w:rPrChange>
          </w:rPr>
          <w:delText>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  <w:rPrChange w:id="61" w:author="null" w:date="2021-11-24T19:55:26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债券本息偿还的需求，在项目涉及专项债券本息全部偿还后仍有</w:t>
      </w:r>
      <w:r>
        <w:rPr>
          <w:rFonts w:ascii="仿宋" w:hAnsi="仿宋" w:eastAsia="仿宋" w:cs="仿宋"/>
          <w:sz w:val="32"/>
          <w:szCs w:val="32"/>
          <w:highlight w:val="none"/>
          <w:rPrChange w:id="62" w:author="null" w:date="2021-11-24T19:55:26Z">
            <w:rPr>
              <w:rFonts w:ascii="仿宋" w:hAnsi="仿宋" w:eastAsia="仿宋" w:cs="仿宋"/>
              <w:sz w:val="32"/>
              <w:szCs w:val="32"/>
              <w:highlight w:val="yellow"/>
            </w:rPr>
          </w:rPrChange>
        </w:rPr>
        <w:t>41,</w:t>
      </w:r>
      <w:r>
        <w:rPr>
          <w:rFonts w:ascii="仿宋" w:hAnsi="仿宋" w:eastAsia="仿宋" w:cs="仿宋"/>
          <w:sz w:val="32"/>
          <w:szCs w:val="32"/>
          <w:highlight w:val="none"/>
          <w:rPrChange w:id="63" w:author="null" w:date="2021-11-24T19:55:26Z">
            <w:rPr>
              <w:rFonts w:ascii="仿宋" w:hAnsi="仿宋" w:eastAsia="仿宋" w:cs="仿宋"/>
              <w:sz w:val="32"/>
              <w:szCs w:val="32"/>
              <w:highlight w:val="yellow"/>
            </w:rPr>
          </w:rPrChange>
        </w:rPr>
        <w:t>668.36</w:t>
      </w:r>
      <w:r>
        <w:rPr>
          <w:rFonts w:hint="eastAsia" w:ascii="仿宋" w:hAnsi="仿宋" w:eastAsia="仿宋" w:cs="仿宋"/>
          <w:sz w:val="32"/>
          <w:szCs w:val="32"/>
          <w:highlight w:val="none"/>
          <w:rPrChange w:id="64" w:author="null" w:date="2021-11-24T19:55:26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万元</w:t>
      </w:r>
      <w:r>
        <w:rPr>
          <w:rFonts w:hint="eastAsia" w:ascii="仿宋" w:hAnsi="仿宋" w:eastAsia="仿宋" w:cs="仿宋"/>
          <w:sz w:val="32"/>
          <w:szCs w:val="32"/>
        </w:rPr>
        <w:t>期末结余。</w:t>
      </w:r>
    </w:p>
    <w:p>
      <w:pPr>
        <w:spacing w:line="640" w:lineRule="exact"/>
        <w:ind w:firstLine="640" w:firstLineChars="200"/>
        <w:outlineLvl w:val="9"/>
        <w:rPr>
          <w:rFonts w:hint="eastAsia" w:ascii="仿宋" w:hAnsi="仿宋" w:eastAsia="仿宋" w:cs="仿宋"/>
          <w:bCs w:val="0"/>
          <w:sz w:val="32"/>
          <w:szCs w:val="32"/>
          <w:rPrChange w:id="66" w:author="null" w:date="2021-11-24T19:55:58Z">
            <w:rPr>
              <w:rFonts w:ascii="仿宋" w:hAnsi="仿宋" w:cs="仿宋"/>
              <w:bCs w:val="0"/>
              <w:szCs w:val="32"/>
            </w:rPr>
          </w:rPrChange>
        </w:rPr>
        <w:pPrChange w:id="65" w:author="null" w:date="2021-11-24T19:55:52Z">
          <w:pPr>
            <w:pStyle w:val="7"/>
            <w:spacing w:line="360" w:lineRule="auto"/>
            <w:ind w:firstLine="640" w:firstLineChars="200"/>
          </w:pPr>
        </w:pPrChange>
      </w:pPr>
      <w:ins w:id="67" w:author="null" w:date="2021-11-24T19:56:02Z">
        <w:r>
          <w:rPr>
            <w:rFonts w:hint="default" w:ascii="仿宋" w:hAnsi="仿宋" w:eastAsia="仿宋" w:cs="仿宋"/>
            <w:bCs w:val="0"/>
            <w:sz w:val="32"/>
            <w:szCs w:val="32"/>
            <w:lang w:val="en-US"/>
          </w:rPr>
          <w:t xml:space="preserve">  </w:t>
        </w:r>
      </w:ins>
      <w:ins w:id="68" w:author="null" w:date="2021-11-24T19:56:00Z">
        <w:r>
          <w:rPr>
            <w:rFonts w:hint="default" w:ascii="仿宋" w:hAnsi="仿宋" w:eastAsia="仿宋" w:cs="仿宋"/>
            <w:bCs w:val="0"/>
            <w:sz w:val="32"/>
            <w:szCs w:val="32"/>
            <w:lang w:val="en-US"/>
          </w:rPr>
          <w:t xml:space="preserve"> </w:t>
        </w:r>
      </w:ins>
      <w:r>
        <w:rPr>
          <w:rFonts w:hint="eastAsia" w:ascii="仿宋" w:hAnsi="仿宋" w:eastAsia="仿宋" w:cs="仿宋"/>
          <w:bCs w:val="0"/>
          <w:sz w:val="32"/>
          <w:szCs w:val="32"/>
          <w:rPrChange w:id="69" w:author="null" w:date="2021-11-24T19:55:58Z">
            <w:rPr>
              <w:rFonts w:hint="eastAsia" w:ascii="仿宋" w:hAnsi="仿宋" w:cs="仿宋"/>
              <w:bCs w:val="0"/>
              <w:szCs w:val="32"/>
            </w:rPr>
          </w:rPrChange>
        </w:rPr>
        <w:t>（2）项目融资还本付息情况</w:t>
      </w:r>
    </w:p>
    <w:p>
      <w:pPr>
        <w:pStyle w:val="2"/>
        <w:spacing w:line="64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  <w:pPrChange w:id="70" w:author="null" w:date="2021-11-24T19:55:52Z">
          <w:pPr>
            <w:pStyle w:val="2"/>
            <w:ind w:firstLine="640" w:firstLineChars="200"/>
          </w:pPr>
        </w:pPrChange>
      </w:pPr>
      <w:del w:id="71" w:author="null" w:date="2021-11-24T19:56:31Z">
        <w:r>
          <w:rPr>
            <w:rFonts w:hint="eastAsia" w:ascii="仿宋" w:hAnsi="仿宋" w:eastAsia="仿宋" w:cs="仿宋"/>
            <w:sz w:val="32"/>
            <w:szCs w:val="32"/>
          </w:rPr>
          <w:delText>该</w:delText>
        </w:r>
      </w:del>
      <w:r>
        <w:rPr>
          <w:rFonts w:hint="eastAsia" w:ascii="仿宋" w:hAnsi="仿宋" w:eastAsia="仿宋" w:cs="仿宋"/>
          <w:bCs/>
          <w:sz w:val="32"/>
          <w:szCs w:val="32"/>
        </w:rPr>
        <w:t>本次拟调整20年期专项债券资金5,000.00万元至本项目使用，调整债券利率3.83%，每半年付息一次，到期还本。据此测算，本项目全生命周期内还本付息情况如下：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0" w:firstLineChars="200"/>
        <w:jc w:val="right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单位：人民币万元</w:t>
      </w:r>
    </w:p>
    <w:tbl>
      <w:tblPr>
        <w:tblStyle w:val="14"/>
        <w:tblW w:w="5643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1382"/>
        <w:gridCol w:w="1478"/>
        <w:gridCol w:w="1344"/>
        <w:gridCol w:w="1322"/>
        <w:gridCol w:w="1311"/>
        <w:gridCol w:w="15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tblHeader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年份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期初本金</w:t>
            </w:r>
            <w:ins w:id="72" w:author="null" w:date="2021-11-24T19:56:17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ins w:id="73" w:author="null" w:date="2021-11-24T19:56:18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当年新增本金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74" w:author="null" w:date="2021-11-24T19:56:21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期末本金</w:t>
            </w:r>
            <w:ins w:id="75" w:author="null" w:date="2021-11-24T19:56:22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76" w:author="null" w:date="2021-11-24T19:56:24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利息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当年还本付息合计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95.75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95.75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2023年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2024年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2025年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2026年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2027年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2028年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2029年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2030年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2031年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2032年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2033年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2034年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2035年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2036年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2037年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2038年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2039年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2040年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2041年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95.75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5,095.75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3,830.00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8,830.00</w:t>
            </w:r>
          </w:p>
        </w:tc>
      </w:tr>
    </w:tbl>
    <w:p>
      <w:pPr>
        <w:pStyle w:val="2"/>
        <w:ind w:firstLine="420" w:firstLineChars="200"/>
        <w:rPr>
          <w:del w:id="78" w:author="null" w:date="2021-11-24T19:57:08Z"/>
          <w:rFonts w:hint="eastAsia"/>
        </w:rPr>
        <w:pPrChange w:id="77" w:author="null" w:date="2021-11-24T19:57:11Z">
          <w:pPr>
            <w:pStyle w:val="2"/>
          </w:pPr>
        </w:pPrChange>
      </w:pPr>
    </w:p>
    <w:p>
      <w:pPr>
        <w:spacing w:line="640" w:lineRule="exact"/>
        <w:ind w:firstLine="640" w:firstLineChars="200"/>
        <w:outlineLvl w:val="9"/>
        <w:rPr>
          <w:rFonts w:hint="eastAsia" w:ascii="仿宋" w:hAnsi="仿宋" w:eastAsia="仿宋" w:cs="仿宋"/>
          <w:bCs w:val="0"/>
          <w:sz w:val="32"/>
          <w:szCs w:val="32"/>
          <w:rPrChange w:id="80" w:author="null" w:date="2021-11-24T19:57:03Z">
            <w:rPr>
              <w:rFonts w:ascii="仿宋" w:hAnsi="仿宋" w:cs="仿宋"/>
              <w:bCs w:val="0"/>
              <w:szCs w:val="32"/>
            </w:rPr>
          </w:rPrChange>
        </w:rPr>
        <w:pPrChange w:id="79" w:author="null" w:date="2021-11-24T19:57:11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rPrChange w:id="81" w:author="null" w:date="2021-11-24T19:57:03Z">
            <w:rPr>
              <w:rFonts w:hint="eastAsia" w:ascii="仿宋" w:hAnsi="仿宋" w:cs="仿宋"/>
              <w:bCs w:val="0"/>
              <w:szCs w:val="32"/>
            </w:rPr>
          </w:rPrChange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  <w:rPrChange w:id="83" w:author="null" w:date="2021-11-24T19:56:48Z">
            <w:rPr>
              <w:rFonts w:ascii="仿宋" w:hAnsi="仿宋" w:eastAsia="仿宋" w:cs="仿宋"/>
              <w:sz w:val="28"/>
              <w:szCs w:val="28"/>
            </w:rPr>
          </w:rPrChange>
        </w:rPr>
        <w:pPrChange w:id="82" w:author="null" w:date="2021-11-24T19:56:58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本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项目不考虑其他融资渠道的本息覆盖率为15.47，考虑其他融资渠道后的本息覆盖倍数为1.34倍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。项目收益可</w:t>
      </w:r>
      <w:r>
        <w:rPr>
          <w:rFonts w:hint="eastAsia" w:ascii="仿宋" w:hAnsi="仿宋" w:eastAsia="仿宋" w:cs="仿宋"/>
          <w:sz w:val="32"/>
          <w:szCs w:val="32"/>
        </w:rPr>
        <w:t>以覆盖融资成本，债券资金偿还安全度较高。</w:t>
      </w:r>
    </w:p>
    <w:p>
      <w:pPr>
        <w:pStyle w:val="4"/>
        <w:ind w:firstLine="640" w:firstLineChars="200"/>
        <w:pPrChange w:id="84" w:author="null" w:date="2021-11-24T19:57:18Z">
          <w:pPr>
            <w:pStyle w:val="4"/>
          </w:pPr>
        </w:pPrChange>
      </w:pPr>
      <w:r>
        <w:rPr>
          <w:rFonts w:hint="eastAsia"/>
        </w:rPr>
        <w:t>（二）福州滨海新城租赁房三期</w:t>
      </w:r>
      <w:r>
        <w:t>项目</w:t>
      </w:r>
    </w:p>
    <w:p>
      <w:pPr>
        <w:spacing w:before="0"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sz w:val="32"/>
          <w:szCs w:val="32"/>
          <w:highlight w:val="none"/>
          <w:rPrChange w:id="86" w:author="null" w:date="2021-11-24T19:57:46Z">
            <w:rPr>
              <w:rFonts w:ascii="仿宋" w:hAnsi="仿宋" w:cs="仿宋"/>
            </w:rPr>
          </w:rPrChange>
        </w:rPr>
        <w:pPrChange w:id="85" w:author="null" w:date="2021-11-24T19:57:48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highlight w:val="none"/>
          <w:rPrChange w:id="87" w:author="null" w:date="2021-11-24T19:57:46Z">
            <w:rPr>
              <w:rFonts w:hint="eastAsia" w:ascii="仿宋" w:hAnsi="仿宋" w:cs="仿宋"/>
            </w:rPr>
          </w:rPrChange>
        </w:rPr>
        <w:t>1、项目概况</w:t>
      </w:r>
    </w:p>
    <w:p>
      <w:pPr>
        <w:spacing w:beforeLines="0" w:line="64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highlight w:val="none"/>
          <w:rPrChange w:id="89" w:author="null" w:date="2021-11-24T19:57:44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pPrChange w:id="88" w:author="null" w:date="2021-11-24T19:57:40Z">
          <w:pPr>
            <w:spacing w:line="640" w:lineRule="exact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  <w:rPrChange w:id="90" w:author="null" w:date="2021-11-24T19:57:44Z">
            <w:rPr>
              <w:rFonts w:hint="eastAsia" w:ascii="仿宋" w:hAnsi="仿宋" w:eastAsia="仿宋" w:cs="仿宋"/>
              <w:bCs/>
              <w:sz w:val="32"/>
              <w:szCs w:val="32"/>
              <w:lang w:val="en-US" w:eastAsia="zh-CN"/>
            </w:rPr>
          </w:rPrChange>
        </w:rPr>
        <w:t>本项目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rPrChange w:id="91" w:author="null" w:date="2021-11-24T19:57:44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建设用地面积51415平方米（计77.12亩），计容面积102830平方米，总建筑面积约132845平方米；建筑高度不大于60米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  <w:rPrChange w:id="92" w:author="null" w:date="2021-11-24T19:57:44Z">
            <w:rPr>
              <w:rFonts w:hint="eastAsia" w:ascii="仿宋" w:hAnsi="仿宋" w:eastAsia="仿宋" w:cs="仿宋"/>
              <w:bCs/>
              <w:sz w:val="32"/>
              <w:szCs w:val="32"/>
              <w:lang w:eastAsia="zh-CN"/>
            </w:rPr>
          </w:rPrChange>
        </w:rPr>
        <w:t>。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  <w:rPrChange w:id="93" w:author="null" w:date="2021-11-24T19:57:44Z">
            <w:rPr>
              <w:rFonts w:hint="eastAsia" w:ascii="仿宋" w:hAnsi="仿宋" w:eastAsia="仿宋" w:cs="仿宋"/>
              <w:bCs/>
              <w:sz w:val="32"/>
              <w:szCs w:val="32"/>
              <w:lang w:val="en-US" w:eastAsia="zh-CN"/>
            </w:rPr>
          </w:rPrChange>
        </w:rPr>
        <w:t>主要建设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rPrChange w:id="94" w:author="null" w:date="2021-11-24T19:57:44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六幢人才房、六幢租赁房、配套设施、商业配套、地下室、公共绿化等。</w:t>
      </w:r>
    </w:p>
    <w:p>
      <w:pPr>
        <w:spacing w:before="0"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sz w:val="32"/>
          <w:szCs w:val="32"/>
          <w:highlight w:val="none"/>
          <w:rPrChange w:id="96" w:author="null" w:date="2021-11-24T19:57:46Z">
            <w:rPr>
              <w:rFonts w:ascii="仿宋" w:hAnsi="仿宋" w:cs="仿宋"/>
            </w:rPr>
          </w:rPrChange>
        </w:rPr>
        <w:pPrChange w:id="95" w:author="null" w:date="2021-11-24T19:57:50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highlight w:val="none"/>
          <w:rPrChange w:id="97" w:author="null" w:date="2021-11-24T19:57:46Z">
            <w:rPr>
              <w:rFonts w:hint="eastAsia" w:ascii="仿宋" w:hAnsi="仿宋" w:cs="仿宋"/>
            </w:rPr>
          </w:rPrChange>
        </w:rPr>
        <w:t>2、项目投资情况</w:t>
      </w:r>
    </w:p>
    <w:p>
      <w:pPr>
        <w:spacing w:beforeLines="0" w:line="64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highlight w:val="none"/>
          <w:rPrChange w:id="99" w:author="null" w:date="2021-11-24T19:57:44Z">
            <w:rPr>
              <w:rFonts w:hint="eastAsia" w:ascii="仿宋" w:hAnsi="仿宋" w:eastAsia="仿宋" w:cs="仿宋"/>
              <w:sz w:val="32"/>
              <w:szCs w:val="32"/>
            </w:rPr>
          </w:rPrChange>
        </w:rPr>
        <w:pPrChange w:id="98" w:author="null" w:date="2021-11-24T19:57:40Z">
          <w:pPr>
            <w:spacing w:line="640" w:lineRule="exact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rPrChange w:id="100" w:author="null" w:date="2021-11-24T19:57:44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根据投资项目备案证明,本项目概算总投资107,573.25万元。其中工程费用52,984.00万元，土地费用30,290.00万元，其他费用24,299.25万元。本项目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  <w:rPrChange w:id="101" w:author="null" w:date="2021-11-24T19:57:44Z">
            <w:rPr>
              <w:rFonts w:hint="eastAsia" w:ascii="仿宋" w:hAnsi="仿宋" w:eastAsia="仿宋" w:cs="仿宋"/>
              <w:bCs/>
              <w:sz w:val="32"/>
              <w:szCs w:val="32"/>
              <w:lang w:val="en-US" w:eastAsia="zh-CN"/>
            </w:rPr>
          </w:rPrChange>
        </w:rPr>
        <w:t>分年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rPrChange w:id="102" w:author="null" w:date="2021-11-24T19:57:44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投资计划如下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rPrChange w:id="103" w:author="null" w:date="2021-11-24T19:57:44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tbl>
      <w:tblPr>
        <w:tblStyle w:val="14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2001"/>
        <w:gridCol w:w="1399"/>
        <w:gridCol w:w="1399"/>
        <w:gridCol w:w="1399"/>
        <w:gridCol w:w="15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12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lang w:bidi="ar"/>
              </w:rPr>
              <w:t>项目</w:t>
            </w:r>
          </w:p>
        </w:tc>
        <w:tc>
          <w:tcPr>
            <w:tcW w:w="8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报告期以前</w:t>
            </w:r>
          </w:p>
        </w:tc>
        <w:tc>
          <w:tcPr>
            <w:tcW w:w="8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2021年剩余</w:t>
            </w:r>
          </w:p>
        </w:tc>
        <w:tc>
          <w:tcPr>
            <w:tcW w:w="8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92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5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2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建设用地费用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30,290.00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30,290.00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5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2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工程建设费用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5,405.93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47,578.07</w:t>
            </w: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52,984.00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5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2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其他费用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15,111.11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4,594.07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4,594.07</w:t>
            </w: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24,299.25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5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2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45,401.11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52,172.14</w:t>
            </w: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107,573.25</w:t>
            </w:r>
          </w:p>
        </w:tc>
      </w:tr>
    </w:tbl>
    <w:p>
      <w:pPr>
        <w:spacing w:before="0"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sz w:val="32"/>
          <w:szCs w:val="32"/>
          <w:rPrChange w:id="105" w:author="null" w:date="2021-11-24T19:58:27Z">
            <w:rPr>
              <w:rFonts w:ascii="仿宋" w:hAnsi="仿宋" w:cs="仿宋"/>
            </w:rPr>
          </w:rPrChange>
        </w:rPr>
        <w:pPrChange w:id="104" w:author="null" w:date="2021-11-24T19:58:30Z">
          <w:pPr>
            <w:pStyle w:val="6"/>
            <w:spacing w:before="156" w:line="640" w:lineRule="exact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rPrChange w:id="106" w:author="null" w:date="2021-11-24T19:58:27Z">
            <w:rPr>
              <w:rFonts w:hint="eastAsia" w:ascii="仿宋" w:hAnsi="仿宋" w:cs="仿宋"/>
            </w:rPr>
          </w:rPrChange>
        </w:rPr>
        <w:t>3、项目资金来源</w:t>
      </w:r>
    </w:p>
    <w:p>
      <w:pPr>
        <w:spacing w:beforeLines="0"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107" w:author="null" w:date="2021-11-24T19:58:21Z">
          <w:pPr>
            <w:spacing w:line="640" w:lineRule="exact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</w:t>
      </w:r>
      <w:r>
        <w:rPr>
          <w:rFonts w:hint="eastAsia" w:ascii="仿宋" w:hAnsi="仿宋" w:eastAsia="仿宋" w:cs="仿宋"/>
          <w:sz w:val="32"/>
          <w:szCs w:val="32"/>
        </w:rPr>
        <w:t>自筹62,973.25万元，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银行融资34,600.00万元，</w:t>
      </w:r>
      <w:r>
        <w:rPr>
          <w:rFonts w:hint="eastAsia" w:ascii="仿宋" w:hAnsi="仿宋" w:eastAsia="仿宋" w:cs="仿宋"/>
          <w:sz w:val="32"/>
          <w:szCs w:val="32"/>
        </w:rPr>
        <w:t>剩余资金</w:t>
      </w:r>
      <w:del w:id="108" w:author="陈素彬" w:date="2021-11-22T08:56:56Z">
        <w:r>
          <w:rPr>
            <w:rFonts w:hint="default" w:ascii="仿宋" w:hAnsi="仿宋" w:eastAsia="仿宋" w:cs="仿宋"/>
            <w:sz w:val="32"/>
            <w:szCs w:val="32"/>
            <w:lang w:val="en-US" w:eastAsia="zh-CN"/>
          </w:rPr>
          <w:delText>5</w:delText>
        </w:r>
      </w:del>
      <w:ins w:id="109" w:author="陈素彬" w:date="2021-11-22T08:56:56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10</w:t>
        </w:r>
      </w:ins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</w:t>
      </w:r>
      <w:r>
        <w:rPr>
          <w:rFonts w:hint="eastAsia" w:ascii="仿宋" w:hAnsi="仿宋" w:eastAsia="仿宋" w:cs="仿宋"/>
          <w:bCs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2001"/>
        <w:gridCol w:w="1399"/>
        <w:gridCol w:w="1399"/>
        <w:gridCol w:w="1399"/>
        <w:gridCol w:w="15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5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8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报告期以前</w:t>
            </w:r>
          </w:p>
        </w:tc>
        <w:tc>
          <w:tcPr>
            <w:tcW w:w="8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2021年剩余</w:t>
            </w:r>
          </w:p>
        </w:tc>
        <w:tc>
          <w:tcPr>
            <w:tcW w:w="83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92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5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自有资金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32,628.00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5,400.00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24,945.25</w:t>
            </w: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62,973.25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5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银行融资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10,433.76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24,166.24</w:t>
            </w: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34,600.00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5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2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51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tLeast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43,061.76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15,400.00</w:t>
            </w:r>
          </w:p>
        </w:tc>
        <w:tc>
          <w:tcPr>
            <w:tcW w:w="83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49,111.49</w:t>
            </w:r>
          </w:p>
        </w:tc>
        <w:tc>
          <w:tcPr>
            <w:tcW w:w="92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107,573.25</w:t>
            </w:r>
          </w:p>
        </w:tc>
      </w:tr>
    </w:tbl>
    <w:p>
      <w:pPr>
        <w:pStyle w:val="2"/>
        <w:rPr>
          <w:rFonts w:hint="eastAsia"/>
        </w:rPr>
      </w:pPr>
    </w:p>
    <w:p>
      <w:pPr>
        <w:spacing w:before="0"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sz w:val="32"/>
          <w:szCs w:val="32"/>
          <w:rPrChange w:id="111" w:author="null" w:date="2021-11-24T19:59:03Z">
            <w:rPr>
              <w:rFonts w:ascii="仿宋" w:hAnsi="仿宋" w:cs="仿宋"/>
            </w:rPr>
          </w:rPrChange>
        </w:rPr>
        <w:pPrChange w:id="110" w:author="null" w:date="2021-11-24T19:59:05Z">
          <w:pPr>
            <w:pStyle w:val="6"/>
            <w:spacing w:before="156"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rPrChange w:id="112" w:author="null" w:date="2021-11-24T19:59:03Z">
            <w:rPr>
              <w:rFonts w:hint="eastAsia" w:ascii="仿宋" w:hAnsi="仿宋" w:cs="仿宋"/>
            </w:rPr>
          </w:rPrChange>
        </w:rPr>
        <w:t>4、项目预期收益与融资自求平衡情况</w:t>
      </w:r>
    </w:p>
    <w:p>
      <w:pPr>
        <w:spacing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bCs w:val="0"/>
          <w:sz w:val="32"/>
          <w:szCs w:val="32"/>
          <w:rPrChange w:id="114" w:author="null" w:date="2021-11-24T19:59:03Z">
            <w:rPr>
              <w:rFonts w:ascii="仿宋" w:hAnsi="仿宋" w:cs="仿宋"/>
              <w:bCs w:val="0"/>
              <w:szCs w:val="32"/>
            </w:rPr>
          </w:rPrChange>
        </w:rPr>
        <w:pPrChange w:id="113" w:author="null" w:date="2021-11-24T19:59:07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rPrChange w:id="115" w:author="null" w:date="2021-11-24T19:59:03Z">
            <w:rPr>
              <w:rFonts w:hint="eastAsia" w:ascii="仿宋" w:hAnsi="仿宋" w:cs="仿宋"/>
              <w:bCs w:val="0"/>
              <w:szCs w:val="32"/>
            </w:rPr>
          </w:rPrChange>
        </w:rPr>
        <w:t>（1）项目收益情况</w:t>
      </w:r>
    </w:p>
    <w:p>
      <w:pPr>
        <w:adjustRightInd w:val="0"/>
        <w:snapToGrid w:val="0"/>
        <w:spacing w:beforeLines="0"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116" w:author="null" w:date="2021-11-24T19:58:55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del w:id="117" w:author="null" w:date="2021-11-24T19:59:18Z">
        <w:r>
          <w:rPr>
            <w:rFonts w:hint="eastAsia" w:ascii="仿宋" w:hAnsi="仿宋" w:eastAsia="仿宋" w:cs="仿宋"/>
            <w:bCs/>
            <w:sz w:val="32"/>
            <w:szCs w:val="32"/>
          </w:rPr>
          <w:delText>本项目用于项目债券资金平衡的项目</w:delText>
        </w:r>
      </w:del>
      <w:r>
        <w:rPr>
          <w:rFonts w:hint="eastAsia" w:ascii="仿宋" w:hAnsi="仿宋" w:eastAsia="仿宋" w:cs="仿宋"/>
          <w:bCs/>
          <w:sz w:val="32"/>
          <w:szCs w:val="32"/>
        </w:rPr>
        <w:t>收益主要包括债券存续期内的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人才房、商业、车位销售收入，租赁房出租收入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。经测算，债券存续期内，本项目将产生净收益</w:t>
      </w:r>
      <w:r>
        <w:rPr>
          <w:rFonts w:ascii="仿宋" w:hAnsi="仿宋" w:eastAsia="仿宋" w:cs="仿宋"/>
          <w:sz w:val="32"/>
          <w:szCs w:val="32"/>
          <w:highlight w:val="none"/>
        </w:rPr>
        <w:t>80,435.22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万元，可覆盖债券存续期间各年</w:t>
      </w:r>
      <w:del w:id="118" w:author="陈素彬" w:date="2021-11-22T09:04:02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</w:t>
      </w:r>
      <w:r>
        <w:rPr>
          <w:rFonts w:ascii="仿宋" w:hAnsi="仿宋" w:eastAsia="仿宋" w:cs="仿宋"/>
          <w:sz w:val="32"/>
          <w:szCs w:val="32"/>
          <w:highlight w:val="none"/>
        </w:rPr>
        <w:t>27,522.52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万元期末结</w:t>
      </w:r>
      <w:r>
        <w:rPr>
          <w:rFonts w:hint="eastAsia" w:ascii="仿宋" w:hAnsi="仿宋" w:eastAsia="仿宋" w:cs="仿宋"/>
          <w:sz w:val="32"/>
          <w:szCs w:val="32"/>
        </w:rPr>
        <w:t>余。</w:t>
      </w:r>
    </w:p>
    <w:p>
      <w:pPr>
        <w:spacing w:beforeLines="0" w:line="640" w:lineRule="exact"/>
        <w:ind w:firstLine="640" w:firstLineChars="200"/>
        <w:outlineLvl w:val="9"/>
        <w:rPr>
          <w:rFonts w:hint="eastAsia" w:ascii="仿宋" w:hAnsi="仿宋" w:eastAsia="仿宋" w:cs="仿宋"/>
          <w:bCs w:val="0"/>
          <w:sz w:val="32"/>
          <w:szCs w:val="32"/>
          <w:rPrChange w:id="120" w:author="null" w:date="2021-11-24T19:59:03Z">
            <w:rPr>
              <w:rFonts w:ascii="仿宋" w:hAnsi="仿宋" w:cs="仿宋"/>
              <w:bCs w:val="0"/>
              <w:szCs w:val="32"/>
            </w:rPr>
          </w:rPrChange>
        </w:rPr>
        <w:pPrChange w:id="119" w:author="null" w:date="2021-11-24T19:59:09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rPrChange w:id="121" w:author="null" w:date="2021-11-24T19:59:03Z">
            <w:rPr>
              <w:rFonts w:hint="eastAsia" w:ascii="仿宋" w:hAnsi="仿宋" w:cs="仿宋"/>
              <w:bCs w:val="0"/>
              <w:szCs w:val="32"/>
            </w:rPr>
          </w:rPrChange>
        </w:rPr>
        <w:t>（2）项目融资还本付息情况</w:t>
      </w:r>
    </w:p>
    <w:p>
      <w:pPr>
        <w:pStyle w:val="2"/>
        <w:spacing w:beforeLines="0"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122" w:author="null" w:date="2021-11-24T19:58:55Z">
          <w:pPr>
            <w:pStyle w:val="2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本次拟调整20年期专项债券资金10,000.00万元至本项目使用，调整债券利率3.83%，每半年付息一次，到期还本。据此测算，本项目全生命周期内还本付息情况如下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828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212"/>
        <w:gridCol w:w="1209"/>
        <w:gridCol w:w="1281"/>
        <w:gridCol w:w="1287"/>
        <w:gridCol w:w="1124"/>
        <w:gridCol w:w="13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Header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年份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期初本金余额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当年新增本金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123" w:author="null" w:date="2021-11-24T19:59:44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期末本金</w:t>
            </w:r>
            <w:ins w:id="124" w:author="null" w:date="2021-11-24T19:59:46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当年偿还利息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当年还本</w:t>
            </w:r>
            <w:ins w:id="125" w:author="null" w:date="2021-11-24T19:59:48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ins w:id="126" w:author="null" w:date="2021-11-24T19:59:49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付息合计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2023年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2024年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2025年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2026年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2027年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2028年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2029年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2030年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2031年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2032年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2033年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2034年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2035年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2036年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2037年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2038年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2039年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2040年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2041年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  <w:jc w:val="center"/>
        </w:trPr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7,660.00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17,660.00</w:t>
            </w:r>
          </w:p>
        </w:tc>
      </w:tr>
    </w:tbl>
    <w:p>
      <w:pPr>
        <w:pStyle w:val="2"/>
        <w:rPr>
          <w:rFonts w:hint="eastAsia"/>
        </w:rPr>
      </w:pPr>
    </w:p>
    <w:p>
      <w:pPr>
        <w:spacing w:line="640" w:lineRule="exact"/>
        <w:ind w:firstLine="640" w:firstLineChars="200"/>
        <w:outlineLvl w:val="9"/>
        <w:rPr>
          <w:rFonts w:hint="eastAsia" w:ascii="仿宋" w:hAnsi="仿宋" w:eastAsia="仿宋" w:cs="仿宋"/>
          <w:bCs w:val="0"/>
          <w:sz w:val="32"/>
          <w:szCs w:val="32"/>
          <w:lang w:eastAsia="zh-CN"/>
          <w:rPrChange w:id="128" w:author="null" w:date="2021-11-24T20:00:19Z">
            <w:rPr>
              <w:rFonts w:hint="eastAsia" w:ascii="仿宋" w:hAnsi="仿宋" w:eastAsia="仿宋" w:cs="仿宋"/>
              <w:bCs w:val="0"/>
              <w:szCs w:val="32"/>
              <w:lang w:eastAsia="zh-CN"/>
            </w:rPr>
          </w:rPrChange>
        </w:rPr>
        <w:pPrChange w:id="127" w:author="null" w:date="2021-11-24T20:00:23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rPrChange w:id="129" w:author="null" w:date="2021-11-24T20:00:21Z">
            <w:rPr>
              <w:rFonts w:hint="eastAsia" w:ascii="仿宋" w:hAnsi="仿宋" w:cs="仿宋"/>
              <w:bCs w:val="0"/>
              <w:szCs w:val="32"/>
            </w:rPr>
          </w:rPrChange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  <w:rPrChange w:id="131" w:author="null" w:date="2021-11-24T20:00:00Z">
            <w:rPr>
              <w:rFonts w:ascii="仿宋" w:hAnsi="仿宋" w:eastAsia="仿宋" w:cs="仿宋"/>
              <w:sz w:val="28"/>
              <w:szCs w:val="28"/>
            </w:rPr>
          </w:rPrChange>
        </w:rPr>
        <w:pPrChange w:id="130" w:author="null" w:date="2021-11-24T20:00:14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根据项目产生的现金流收入与资金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使用计划分析结果，本项目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不考虑其他融资渠道的本息覆盖率为</w:t>
      </w:r>
      <w:r>
        <w:rPr>
          <w:rFonts w:ascii="仿宋" w:hAnsi="仿宋" w:eastAsia="仿宋" w:cs="仿宋"/>
          <w:bCs/>
          <w:sz w:val="32"/>
          <w:szCs w:val="32"/>
          <w:highlight w:val="none"/>
        </w:rPr>
        <w:t>4.55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，考虑其他融资渠道后的本息覆盖倍数为1.</w:t>
      </w:r>
      <w:r>
        <w:rPr>
          <w:rFonts w:ascii="仿宋" w:hAnsi="仿宋" w:eastAsia="仿宋" w:cs="仿宋"/>
          <w:bCs/>
          <w:sz w:val="32"/>
          <w:szCs w:val="32"/>
          <w:highlight w:val="none"/>
        </w:rPr>
        <w:t>39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。项</w:t>
      </w:r>
      <w:r>
        <w:rPr>
          <w:rFonts w:hint="eastAsia" w:ascii="仿宋" w:hAnsi="仿宋" w:eastAsia="仿宋" w:cs="仿宋"/>
          <w:sz w:val="32"/>
          <w:szCs w:val="32"/>
        </w:rPr>
        <w:t>目收益可以覆盖融资成本，债券资金偿还安全度较高。</w:t>
      </w:r>
    </w:p>
    <w:p>
      <w:pPr>
        <w:pStyle w:val="4"/>
        <w:ind w:firstLine="640" w:firstLineChars="200"/>
        <w:pPrChange w:id="132" w:author="null" w:date="2021-11-24T20:00:28Z">
          <w:pPr>
            <w:pStyle w:val="4"/>
          </w:pPr>
        </w:pPrChange>
      </w:pPr>
      <w:r>
        <w:rPr>
          <w:rFonts w:hint="eastAsia"/>
        </w:rPr>
        <w:t>（三）游龙泛娱乐大数据产业园（研发楼五期）</w:t>
      </w:r>
      <w:r>
        <w:t>项目</w:t>
      </w:r>
    </w:p>
    <w:p>
      <w:pPr>
        <w:pStyle w:val="6"/>
        <w:spacing w:before="156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本项目建设用地位于福州市长乐区滨海四站路以南，壶江路以东，悦湖路以北，金滨路以西；地块总用地面积68082平方米（计102.12亩），其中城市道路用地面积5359平方米（计8.04亩），建设用地面积62723平方米（计94.08亩）。建设用地共分为B、C两个地块建设，其中：B地块用地面积28822平方米（计43.23亩）；C地块用地面积33901平方米（计50.85亩）。B、C地块项目性质均为工业用地M（新型工业用地），根据项目总平图规划，项目B地块总建筑面积62313.97平方米，计容建筑面积51879.6平方米；C地块总建筑面积73000.36平方米，计容建筑面积61021.8平方米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Cs/>
          <w:sz w:val="32"/>
          <w:szCs w:val="32"/>
        </w:rPr>
        <w:t>本项目拟采用装配式建筑建设，项目设计为18栋建筑，B、C地块各9栋，B地块为7栋5层主楼加2层裙房和2栋9层建筑加2层裙房，C地块为7栋5层主楼加2-4层裙房和2栋9层建筑加2层裙房，B、C地块各设置1层地下车库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6"/>
        <w:spacing w:before="156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bCs/>
          <w:sz w:val="32"/>
          <w:szCs w:val="32"/>
        </w:rPr>
        <w:t>备案证明,本项目总投资103,221.85万元。其中工程费用52,156.00万元，土地费用2,270.00万元，其他费用10,769.00万元。本项目具体分年投资计划如下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tbl>
      <w:tblPr>
        <w:tblStyle w:val="14"/>
        <w:tblW w:w="499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  <w:tblPrChange w:id="133" w:author="null" w:date="2021-11-24T20:01:01Z">
          <w:tblPr>
            <w:tblStyle w:val="14"/>
            <w:tblW w:w="4997" w:type="pct"/>
            <w:jc w:val="center"/>
            <w:tblLayout w:type="autofit"/>
            <w:tblCellMar>
              <w:top w:w="0" w:type="dxa"/>
              <w:left w:w="0" w:type="dxa"/>
              <w:bottom w:w="0" w:type="dxa"/>
              <w:right w:w="0" w:type="dxa"/>
            </w:tblCellMar>
          </w:tblPr>
        </w:tblPrChange>
      </w:tblPr>
      <w:tblGrid>
        <w:gridCol w:w="612"/>
        <w:gridCol w:w="1482"/>
        <w:gridCol w:w="980"/>
        <w:gridCol w:w="1337"/>
        <w:gridCol w:w="2437"/>
        <w:gridCol w:w="1483"/>
        <w:tblGridChange w:id="134">
          <w:tblGrid>
            <w:gridCol w:w="613"/>
            <w:gridCol w:w="1482"/>
            <w:gridCol w:w="980"/>
            <w:gridCol w:w="1337"/>
            <w:gridCol w:w="2437"/>
            <w:gridCol w:w="1482"/>
          </w:tblGrid>
        </w:tblGridChange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  <w:tblPrExChange w:id="135" w:author="null" w:date="2021-11-24T20:01:01Z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300" w:hRule="atLeast"/>
          <w:tblHeader/>
          <w:jc w:val="center"/>
          <w:trPrChange w:id="135" w:author="null" w:date="2021-11-24T20:01:01Z">
            <w:trPr>
              <w:trHeight w:val="300" w:hRule="atLeast"/>
              <w:tblHeader/>
              <w:jc w:val="center"/>
            </w:trPr>
          </w:trPrChange>
        </w:trPr>
        <w:tc>
          <w:tcPr>
            <w:tcW w:w="367" w:type="pct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36" w:author="null" w:date="2021-11-24T20:01:01Z">
              <w:tcPr>
                <w:tcW w:w="368" w:type="pct"/>
                <w:tcBorders>
                  <w:top w:val="single" w:color="000000" w:sz="8" w:space="0"/>
                  <w:left w:val="single" w:color="000000" w:sz="8" w:space="0"/>
                  <w:bottom w:val="single" w:color="auto" w:sz="4" w:space="0"/>
                  <w:right w:val="single" w:color="000000" w:sz="8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89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37" w:author="null" w:date="2021-11-24T20:01:01Z">
              <w:tcPr>
                <w:tcW w:w="889" w:type="pct"/>
                <w:tcBorders>
                  <w:top w:val="single" w:color="000000" w:sz="8" w:space="0"/>
                  <w:left w:val="nil"/>
                  <w:bottom w:val="single" w:color="auto" w:sz="4" w:space="0"/>
                  <w:right w:val="single" w:color="000000" w:sz="8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588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38" w:author="null" w:date="2021-11-24T20:01:01Z">
              <w:tcPr>
                <w:tcW w:w="588" w:type="pct"/>
                <w:tcBorders>
                  <w:top w:val="single" w:color="000000" w:sz="8" w:space="0"/>
                  <w:left w:val="nil"/>
                  <w:bottom w:val="single" w:color="auto" w:sz="4" w:space="0"/>
                  <w:right w:val="single" w:color="000000" w:sz="8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2020年</w:t>
            </w:r>
          </w:p>
        </w:tc>
        <w:tc>
          <w:tcPr>
            <w:tcW w:w="802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39" w:author="null" w:date="2021-11-24T20:01:01Z">
              <w:tcPr>
                <w:tcW w:w="802" w:type="pct"/>
                <w:tcBorders>
                  <w:top w:val="single" w:color="000000" w:sz="8" w:space="0"/>
                  <w:left w:val="nil"/>
                  <w:bottom w:val="single" w:color="auto" w:sz="4" w:space="0"/>
                  <w:right w:val="single" w:color="000000" w:sz="8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1462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40" w:author="null" w:date="2021-11-24T20:01:01Z">
              <w:tcPr>
                <w:tcW w:w="1462" w:type="pct"/>
                <w:tcBorders>
                  <w:top w:val="single" w:color="000000" w:sz="8" w:space="0"/>
                  <w:left w:val="nil"/>
                  <w:bottom w:val="single" w:color="auto" w:sz="4" w:space="0"/>
                  <w:right w:val="single" w:color="000000" w:sz="8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  <w:t>2022年及以后年份</w:t>
            </w:r>
          </w:p>
        </w:tc>
        <w:tc>
          <w:tcPr>
            <w:tcW w:w="889" w:type="pct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41" w:author="null" w:date="2021-11-24T20:01:01Z">
              <w:tcPr>
                <w:tcW w:w="889" w:type="pct"/>
                <w:tcBorders>
                  <w:top w:val="single" w:color="000000" w:sz="8" w:space="0"/>
                  <w:left w:val="nil"/>
                  <w:bottom w:val="single" w:color="auto" w:sz="4" w:space="0"/>
                  <w:right w:val="single" w:color="000000" w:sz="8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  <w:tblPrExChange w:id="143" w:author="null" w:date="2021-11-24T20:01:01Z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85" w:hRule="atLeast"/>
          <w:jc w:val="center"/>
          <w:del w:id="142" w:author="null" w:date="2021-11-24T20:01:01Z"/>
          <w:trPrChange w:id="143" w:author="null" w:date="2021-11-24T20:01:01Z">
            <w:trPr>
              <w:trHeight w:val="285" w:hRule="atLeast"/>
              <w:jc w:val="center"/>
            </w:trPr>
          </w:trPrChange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44" w:author="null" w:date="2021-11-24T20:01:01Z">
              <w:tcPr>
                <w:tcW w:w="36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del w:id="145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146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1</w:delText>
              </w:r>
            </w:del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47" w:author="null" w:date="2021-11-24T20:01:01Z">
              <w:tcPr>
                <w:tcW w:w="889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48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149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建设费用</w:delText>
              </w:r>
            </w:del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50" w:author="null" w:date="2021-11-24T20:01:01Z">
              <w:tcPr>
                <w:tcW w:w="58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51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52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-</w:delText>
              </w:r>
            </w:del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53" w:author="null" w:date="2021-11-24T20:01:01Z">
              <w:tcPr>
                <w:tcW w:w="802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54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55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45,605.71</w:delText>
              </w:r>
            </w:del>
          </w:p>
        </w:tc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56" w:author="null" w:date="2021-11-24T20:01:01Z">
              <w:tcPr>
                <w:tcW w:w="1462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57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58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55,296.57</w:delText>
              </w:r>
            </w:del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59" w:author="null" w:date="2021-11-24T20:01:01Z">
              <w:tcPr>
                <w:tcW w:w="889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60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61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100,902.28</w:delText>
              </w:r>
            </w:del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  <w:tblPrExChange w:id="163" w:author="null" w:date="2021-11-24T20:01:01Z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85" w:hRule="atLeast"/>
          <w:jc w:val="center"/>
          <w:del w:id="162" w:author="null" w:date="2021-11-24T20:01:01Z"/>
          <w:trPrChange w:id="163" w:author="null" w:date="2021-11-24T20:01:01Z">
            <w:trPr>
              <w:trHeight w:val="285" w:hRule="atLeast"/>
              <w:jc w:val="center"/>
            </w:trPr>
          </w:trPrChange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64" w:author="null" w:date="2021-11-24T20:01:01Z">
              <w:tcPr>
                <w:tcW w:w="36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del w:id="165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66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2</w:delText>
              </w:r>
            </w:del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67" w:author="null" w:date="2021-11-24T20:01:01Z">
              <w:tcPr>
                <w:tcW w:w="889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68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69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建设期利息</w:delText>
              </w:r>
            </w:del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70" w:author="null" w:date="2021-11-24T20:01:01Z">
              <w:tcPr>
                <w:tcW w:w="58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71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72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530.18</w:delText>
              </w:r>
            </w:del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73" w:author="null" w:date="2021-11-24T20:01:01Z">
              <w:tcPr>
                <w:tcW w:w="802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74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75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508.82</w:delText>
              </w:r>
            </w:del>
          </w:p>
        </w:tc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76" w:author="null" w:date="2021-11-24T20:01:01Z">
              <w:tcPr>
                <w:tcW w:w="1462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77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78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1,280.57</w:delText>
              </w:r>
            </w:del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79" w:author="null" w:date="2021-11-24T20:01:01Z">
              <w:tcPr>
                <w:tcW w:w="889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del w:id="180" w:author="null" w:date="2021-11-24T20:01:01Z"/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181" w:author="null" w:date="2021-11-24T20:01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2,319.57</w:delText>
              </w:r>
            </w:del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  <w:tblPrExChange w:id="182" w:author="null" w:date="2021-11-24T20:01:01Z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85" w:hRule="atLeast"/>
          <w:jc w:val="center"/>
          <w:trPrChange w:id="182" w:author="null" w:date="2021-11-24T20:01:01Z">
            <w:trPr>
              <w:trHeight w:val="285" w:hRule="atLeast"/>
              <w:jc w:val="center"/>
            </w:trPr>
          </w:trPrChange>
        </w:trPr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83" w:author="null" w:date="2021-11-24T20:01:01Z">
              <w:tcPr>
                <w:tcW w:w="36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84" w:author="null" w:date="2021-11-24T20:01:01Z">
              <w:tcPr>
                <w:tcW w:w="889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85" w:author="null" w:date="2021-11-24T20:01:01Z">
              <w:tcPr>
                <w:tcW w:w="588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530.18</w:t>
            </w:r>
          </w:p>
        </w:tc>
        <w:tc>
          <w:tcPr>
            <w:tcW w:w="8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86" w:author="null" w:date="2021-11-24T20:01:01Z">
              <w:tcPr>
                <w:tcW w:w="802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46,114.53</w:t>
            </w:r>
          </w:p>
        </w:tc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  <w:tcPrChange w:id="187" w:author="null" w:date="2021-11-24T20:01:01Z">
              <w:tcPr>
                <w:tcW w:w="1462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56,577.14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  <w:tcPrChange w:id="188" w:author="null" w:date="2021-11-24T20:01:01Z">
              <w:tcPr>
                <w:tcW w:w="889" w:type="pct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103,221.85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</w:t>
      </w:r>
      <w:r>
        <w:rPr>
          <w:rFonts w:hint="eastAsia" w:ascii="仿宋" w:hAnsi="仿宋" w:eastAsia="仿宋" w:cs="仿宋"/>
          <w:sz w:val="32"/>
          <w:szCs w:val="32"/>
        </w:rPr>
        <w:t>自筹53,221.85万元，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银行融资40,000.00万元，</w:t>
      </w:r>
      <w:r>
        <w:rPr>
          <w:rFonts w:hint="eastAsia" w:ascii="仿宋" w:hAnsi="仿宋" w:eastAsia="仿宋" w:cs="仿宋"/>
          <w:sz w:val="32"/>
          <w:szCs w:val="32"/>
        </w:rPr>
        <w:t>剩余资金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1314"/>
        <w:gridCol w:w="1641"/>
        <w:gridCol w:w="1724"/>
        <w:gridCol w:w="1487"/>
        <w:gridCol w:w="14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8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98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报告期以前</w:t>
            </w:r>
          </w:p>
        </w:tc>
        <w:tc>
          <w:tcPr>
            <w:tcW w:w="103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89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89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自有资金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1,000.00</w:t>
            </w:r>
          </w:p>
        </w:tc>
        <w:tc>
          <w:tcPr>
            <w:tcW w:w="1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18,240.47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33,981.38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53,221.85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银行融资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13,075.62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21,924.38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40,000.00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6,000.00</w:t>
            </w:r>
          </w:p>
        </w:tc>
        <w:tc>
          <w:tcPr>
            <w:tcW w:w="18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41,316.09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55,905.76</w:t>
            </w:r>
          </w:p>
        </w:tc>
        <w:tc>
          <w:tcPr>
            <w:tcW w:w="16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103,221.85</w:t>
            </w:r>
          </w:p>
        </w:tc>
      </w:tr>
    </w:tbl>
    <w:p>
      <w:pPr>
        <w:pStyle w:val="6"/>
        <w:spacing w:before="156" w:line="360" w:lineRule="auto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189" w:author="null" w:date="2021-11-24T20:01:54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本项目</w:t>
      </w:r>
      <w:del w:id="190" w:author="null" w:date="2021-11-24T20:01:42Z">
        <w:r>
          <w:rPr>
            <w:rFonts w:hint="eastAsia" w:ascii="仿宋" w:hAnsi="仿宋" w:eastAsia="仿宋" w:cs="仿宋"/>
            <w:bCs/>
            <w:sz w:val="32"/>
            <w:szCs w:val="32"/>
          </w:rPr>
          <w:delText>用于债券资金平衡的项目</w:delText>
        </w:r>
      </w:del>
      <w:r>
        <w:rPr>
          <w:rFonts w:hint="eastAsia" w:ascii="仿宋" w:hAnsi="仿宋" w:eastAsia="仿宋" w:cs="仿宋"/>
          <w:bCs/>
          <w:sz w:val="32"/>
          <w:szCs w:val="32"/>
        </w:rPr>
        <w:t>收益主要包括研发楼出售出租收入、停车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Hans"/>
        </w:rPr>
        <w:t>位</w:t>
      </w:r>
      <w:r>
        <w:rPr>
          <w:rFonts w:hint="eastAsia" w:ascii="仿宋" w:hAnsi="仿宋" w:eastAsia="仿宋" w:cs="仿宋"/>
          <w:bCs/>
          <w:sz w:val="32"/>
          <w:szCs w:val="32"/>
        </w:rPr>
        <w:t>出售出租收入、物业收入组成</w:t>
      </w:r>
      <w:r>
        <w:rPr>
          <w:rFonts w:hint="eastAsia" w:ascii="仿宋" w:hAnsi="仿宋" w:eastAsia="仿宋" w:cs="仿宋"/>
          <w:sz w:val="32"/>
          <w:szCs w:val="32"/>
        </w:rPr>
        <w:t>。经测算，债券存续期内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，本项目将产生净收益</w:t>
      </w:r>
      <w:r>
        <w:rPr>
          <w:rFonts w:ascii="仿宋" w:hAnsi="仿宋" w:eastAsia="仿宋" w:cs="仿宋"/>
          <w:sz w:val="32"/>
          <w:szCs w:val="32"/>
          <w:highlight w:val="none"/>
        </w:rPr>
        <w:t>130,508.92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万元，可覆盖债券存续期间各年</w:t>
      </w:r>
      <w:del w:id="191" w:author="陈素彬" w:date="2021-11-22T09:04:03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</w:t>
      </w:r>
      <w:r>
        <w:rPr>
          <w:rFonts w:ascii="仿宋" w:hAnsi="仿宋" w:eastAsia="仿宋" w:cs="仿宋"/>
          <w:sz w:val="32"/>
          <w:szCs w:val="32"/>
          <w:highlight w:val="none"/>
        </w:rPr>
        <w:t>56,475.96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万元期末结余。</w:t>
      </w:r>
    </w:p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  <w:rPrChange w:id="193" w:author="null" w:date="2021-11-24T20:01:59Z">
            <w:rPr>
              <w:rFonts w:ascii="仿宋" w:hAnsi="仿宋" w:eastAsia="仿宋" w:cs="仿宋"/>
              <w:sz w:val="32"/>
              <w:szCs w:val="32"/>
            </w:rPr>
          </w:rPrChange>
        </w:rPr>
        <w:pPrChange w:id="192" w:author="null" w:date="2021-11-24T20:01:59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highlight w:val="none"/>
          <w:rPrChange w:id="194" w:author="null" w:date="2021-11-24T20:01:59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本次拟调整20年期专项债券资金10,000.00万元至本项目使用，调整债券利率3.83%，每半年付息一次，到期还本。据此测算，本项目全生命周期内还本付息情况如下</w:t>
      </w:r>
      <w:r>
        <w:rPr>
          <w:rFonts w:hint="eastAsia" w:ascii="仿宋" w:hAnsi="仿宋" w:eastAsia="仿宋" w:cs="仿宋"/>
          <w:sz w:val="32"/>
          <w:szCs w:val="32"/>
          <w:highlight w:val="none"/>
          <w:rPrChange w:id="195" w:author="null" w:date="2021-11-24T20:01:59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921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1321"/>
        <w:gridCol w:w="1500"/>
        <w:gridCol w:w="1344"/>
        <w:gridCol w:w="1453"/>
        <w:gridCol w:w="1346"/>
        <w:gridCol w:w="141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tblHeader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年份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期初本金</w:t>
            </w:r>
            <w:ins w:id="196" w:author="null" w:date="2021-11-24T20:03:14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当年新增本金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197" w:author="null" w:date="2021-11-24T20:03:15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期末本金</w:t>
            </w:r>
            <w:ins w:id="198" w:author="null" w:date="2021-11-24T20:03:16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ins w:id="199" w:author="null" w:date="2021-11-24T20:03:17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200" w:author="null" w:date="2021-11-24T20:03:18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利息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当年还本</w:t>
            </w:r>
            <w:ins w:id="201" w:author="null" w:date="2021-11-24T20:03:20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付息合计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2023年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2024年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2025年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2026年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2027年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2028年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2029年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2030年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2031年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2032年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2033年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2034年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2035年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2036年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tLeast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2037年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tLeast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2038年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tLeast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2039年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tLeast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2040年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tLeast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383.00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2041年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tLeast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tLeast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tLeast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7,660.00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17,660.00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  <w:rPrChange w:id="203" w:author="null" w:date="2021-11-24T20:03:35Z">
            <w:rPr>
              <w:rFonts w:ascii="仿宋" w:hAnsi="仿宋" w:eastAsia="仿宋" w:cs="仿宋"/>
              <w:sz w:val="28"/>
              <w:szCs w:val="28"/>
            </w:rPr>
          </w:rPrChange>
        </w:rPr>
        <w:pPrChange w:id="202" w:author="null" w:date="2021-11-24T20:03:43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根据项目产生的现金流收入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与资金使用计划分析结果，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本项目不考虑其他融资渠道的本息覆盖率为</w:t>
      </w:r>
      <w:r>
        <w:rPr>
          <w:rFonts w:ascii="仿宋" w:hAnsi="仿宋" w:eastAsia="仿宋" w:cs="仿宋"/>
          <w:bCs/>
          <w:sz w:val="32"/>
          <w:szCs w:val="32"/>
          <w:highlight w:val="none"/>
        </w:rPr>
        <w:t>7.39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倍，考虑其他融资渠道后的本息覆盖倍数为1.</w:t>
      </w:r>
      <w:r>
        <w:rPr>
          <w:rFonts w:ascii="仿宋" w:hAnsi="仿宋" w:eastAsia="仿宋" w:cs="仿宋"/>
          <w:bCs/>
          <w:sz w:val="32"/>
          <w:szCs w:val="32"/>
          <w:highlight w:val="none"/>
        </w:rPr>
        <w:t>71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。项目收益可以覆盖融资成本，债券资金偿还安全度较高。</w:t>
      </w:r>
    </w:p>
    <w:p>
      <w:pPr>
        <w:pStyle w:val="4"/>
        <w:ind w:firstLine="640" w:firstLineChars="200"/>
        <w:pPrChange w:id="204" w:author="null" w:date="2021-11-24T20:03:54Z">
          <w:pPr>
            <w:pStyle w:val="4"/>
          </w:pPr>
        </w:pPrChange>
      </w:pPr>
      <w:r>
        <w:rPr>
          <w:rFonts w:hint="eastAsia"/>
        </w:rPr>
        <w:t>（四）新投科技研发中心（一区、二区）</w:t>
      </w:r>
      <w:r>
        <w:t>项目</w:t>
      </w:r>
    </w:p>
    <w:p>
      <w:pPr>
        <w:pStyle w:val="6"/>
        <w:spacing w:before="156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本项目一区由两栋主体高层建筑、一栋多层建筑和一个1F满铺地下室组成，高层建筑共9层，建筑高度约40m，多层建筑共5层，建筑高度约24m。二区由两栋主体高层建筑、两栋多层建筑，和一个2F满铺地下室组成，高层建筑共9层，建筑高度约40m，多层建筑共5层，建筑高度约24m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6"/>
        <w:spacing w:before="156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hint="eastAsia" w:ascii="仿宋" w:hAnsi="仿宋" w:eastAsia="仿宋" w:cs="仿宋"/>
          <w:bCs/>
          <w:kern w:val="0"/>
          <w:sz w:val="32"/>
          <w:szCs w:val="32"/>
          <w:rPrChange w:id="205" w:author="null" w:date="2021-11-24T20:04:09Z">
            <w:rPr>
              <w:rFonts w:ascii="仿宋" w:hAnsi="仿宋" w:eastAsia="仿宋" w:cs="仿宋"/>
              <w:sz w:val="32"/>
              <w:szCs w:val="32"/>
            </w:rPr>
          </w:rPrChange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rPrChange w:id="206" w:author="null" w:date="2021-11-24T20:04:09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根据</w:t>
      </w:r>
      <w:r>
        <w:rPr>
          <w:rFonts w:hint="eastAsia" w:ascii="仿宋" w:hAnsi="仿宋" w:eastAsia="仿宋" w:cs="仿宋"/>
          <w:bCs/>
          <w:sz w:val="32"/>
          <w:szCs w:val="32"/>
        </w:rPr>
        <w:t>备案证明,本项目总投资65,195.00万元。其中工程费用52,156.00万元，土地费用2,270.00万元，其他费用10,769.00万元。本项目具体分年投资计划如下</w:t>
      </w:r>
      <w:r>
        <w:rPr>
          <w:rFonts w:hint="eastAsia" w:ascii="仿宋" w:hAnsi="仿宋" w:eastAsia="仿宋" w:cs="仿宋"/>
          <w:bCs/>
          <w:kern w:val="0"/>
          <w:sz w:val="32"/>
          <w:szCs w:val="32"/>
          <w:rPrChange w:id="207" w:author="null" w:date="2021-11-24T20:04:09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p>
      <w:pPr>
        <w:pStyle w:val="2"/>
      </w:pPr>
    </w:p>
    <w:tbl>
      <w:tblPr>
        <w:tblStyle w:val="14"/>
        <w:tblW w:w="4997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787"/>
        <w:gridCol w:w="1500"/>
        <w:gridCol w:w="1202"/>
        <w:gridCol w:w="1871"/>
        <w:gridCol w:w="13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Header/>
          <w:jc w:val="center"/>
        </w:trPr>
        <w:tc>
          <w:tcPr>
            <w:tcW w:w="3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07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9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报告期以前</w:t>
            </w:r>
          </w:p>
        </w:tc>
        <w:tc>
          <w:tcPr>
            <w:tcW w:w="72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</w:t>
            </w:r>
          </w:p>
        </w:tc>
        <w:tc>
          <w:tcPr>
            <w:tcW w:w="112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2022年及以后</w:t>
            </w:r>
          </w:p>
        </w:tc>
        <w:tc>
          <w:tcPr>
            <w:tcW w:w="809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37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0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建设用地费用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2,270.00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2,270.00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37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工程建设费用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5,304.07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3,000.00</w:t>
            </w:r>
          </w:p>
        </w:tc>
        <w:tc>
          <w:tcPr>
            <w:tcW w:w="11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43,851.93</w:t>
            </w:r>
          </w:p>
        </w:tc>
        <w:tc>
          <w:tcPr>
            <w:tcW w:w="8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52,156.00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37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0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其他费用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3,536.04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1,707.75</w:t>
            </w:r>
          </w:p>
        </w:tc>
        <w:tc>
          <w:tcPr>
            <w:tcW w:w="11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5,525.21</w:t>
            </w:r>
          </w:p>
        </w:tc>
        <w:tc>
          <w:tcPr>
            <w:tcW w:w="8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10,769.00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37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11,110.11</w:t>
            </w:r>
          </w:p>
        </w:tc>
        <w:tc>
          <w:tcPr>
            <w:tcW w:w="72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4,707.75</w:t>
            </w:r>
          </w:p>
        </w:tc>
        <w:tc>
          <w:tcPr>
            <w:tcW w:w="112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49,377.14</w:t>
            </w:r>
          </w:p>
        </w:tc>
        <w:tc>
          <w:tcPr>
            <w:tcW w:w="809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65,195.00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  <w:rPrChange w:id="208" w:author="null" w:date="2021-11-24T20:04:23Z">
            <w:rPr>
              <w:rFonts w:ascii="仿宋" w:hAnsi="仿宋" w:eastAsia="仿宋" w:cs="仿宋"/>
              <w:sz w:val="32"/>
              <w:szCs w:val="32"/>
            </w:rPr>
          </w:rPrChange>
        </w:rPr>
      </w:pPr>
      <w:r>
        <w:rPr>
          <w:rFonts w:hint="eastAsia" w:ascii="仿宋" w:hAnsi="仿宋" w:eastAsia="仿宋" w:cs="仿宋"/>
          <w:bCs/>
          <w:sz w:val="32"/>
          <w:szCs w:val="32"/>
          <w:rPrChange w:id="209" w:author="null" w:date="2021-11-24T20:04:23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  <w:rPrChange w:id="210" w:author="null" w:date="2021-11-24T20:04:23Z"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rPrChange>
        </w:rPr>
        <w:t>企业</w:t>
      </w:r>
      <w:r>
        <w:rPr>
          <w:rFonts w:hint="eastAsia" w:ascii="仿宋" w:hAnsi="仿宋" w:eastAsia="仿宋" w:cs="仿宋"/>
          <w:bCs/>
          <w:sz w:val="32"/>
          <w:szCs w:val="32"/>
          <w:rPrChange w:id="211" w:author="null" w:date="2021-11-24T20:04:23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自筹20,395.00万元，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  <w:rPrChange w:id="212" w:author="null" w:date="2021-11-24T20:04:23Z"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rPrChange>
        </w:rPr>
        <w:t>银行融资39,800.00万元，</w:t>
      </w:r>
      <w:r>
        <w:rPr>
          <w:rFonts w:hint="eastAsia" w:ascii="仿宋" w:hAnsi="仿宋" w:eastAsia="仿宋" w:cs="仿宋"/>
          <w:bCs/>
          <w:sz w:val="32"/>
          <w:szCs w:val="32"/>
          <w:rPrChange w:id="213" w:author="null" w:date="2021-11-24T20:04:23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剩余资金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  <w:rPrChange w:id="214" w:author="null" w:date="2021-11-24T20:04:23Z"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rPrChange>
        </w:rPr>
        <w:t>5</w:t>
      </w:r>
      <w:r>
        <w:rPr>
          <w:rFonts w:hint="eastAsia" w:ascii="仿宋" w:hAnsi="仿宋" w:eastAsia="仿宋" w:cs="仿宋"/>
          <w:bCs/>
          <w:sz w:val="32"/>
          <w:szCs w:val="32"/>
          <w:rPrChange w:id="215" w:author="null" w:date="2021-11-24T20:04:23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,000.00万元通过发行专项债券筹集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  <w:rPrChange w:id="216" w:author="null" w:date="2021-11-24T20:04:23Z">
            <w:rPr>
              <w:rFonts w:hint="eastAsia" w:ascii="仿宋" w:hAnsi="仿宋" w:eastAsia="仿宋" w:cs="仿宋"/>
              <w:sz w:val="32"/>
              <w:szCs w:val="32"/>
              <w:lang w:eastAsia="zh-CN"/>
            </w:rPr>
          </w:rPrChange>
        </w:rPr>
        <w:t>。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  <w:rPrChange w:id="217" w:author="null" w:date="2021-11-24T20:04:23Z"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rPrChange>
        </w:rPr>
        <w:t>具体如下</w:t>
      </w:r>
      <w:r>
        <w:rPr>
          <w:rFonts w:hint="eastAsia" w:ascii="仿宋" w:hAnsi="仿宋" w:eastAsia="仿宋" w:cs="仿宋"/>
          <w:bCs/>
          <w:sz w:val="32"/>
          <w:szCs w:val="32"/>
          <w:rPrChange w:id="218" w:author="null" w:date="2021-11-24T20:04:23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1314"/>
        <w:gridCol w:w="1641"/>
        <w:gridCol w:w="1724"/>
        <w:gridCol w:w="1487"/>
        <w:gridCol w:w="14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8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98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报告期以前</w:t>
            </w:r>
          </w:p>
        </w:tc>
        <w:tc>
          <w:tcPr>
            <w:tcW w:w="1034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89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89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7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自有资金</w:t>
            </w:r>
          </w:p>
        </w:tc>
        <w:tc>
          <w:tcPr>
            <w:tcW w:w="9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3,357.00</w:t>
            </w:r>
          </w:p>
        </w:tc>
        <w:tc>
          <w:tcPr>
            <w:tcW w:w="10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17,038.00</w:t>
            </w:r>
          </w:p>
        </w:tc>
        <w:tc>
          <w:tcPr>
            <w:tcW w:w="89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20,395.00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7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银行融资</w:t>
            </w:r>
          </w:p>
        </w:tc>
        <w:tc>
          <w:tcPr>
            <w:tcW w:w="9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7,753.11</w:t>
            </w:r>
          </w:p>
        </w:tc>
        <w:tc>
          <w:tcPr>
            <w:tcW w:w="10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32,046.89</w:t>
            </w:r>
          </w:p>
        </w:tc>
        <w:tc>
          <w:tcPr>
            <w:tcW w:w="89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39,800.00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7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9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89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40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98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11,110.11</w:t>
            </w:r>
          </w:p>
        </w:tc>
        <w:tc>
          <w:tcPr>
            <w:tcW w:w="1034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89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49,084.89</w:t>
            </w:r>
          </w:p>
        </w:tc>
        <w:tc>
          <w:tcPr>
            <w:tcW w:w="89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65,195.00</w:t>
            </w:r>
          </w:p>
        </w:tc>
      </w:tr>
    </w:tbl>
    <w:p>
      <w:pPr>
        <w:pStyle w:val="6"/>
        <w:spacing w:before="156" w:line="360" w:lineRule="auto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widowControl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  <w:highlight w:val="yellow"/>
        </w:rPr>
        <w:pPrChange w:id="219" w:author="null" w:date="2021-11-24T20:04:50Z">
          <w:pPr>
            <w:widowControl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本项目</w:t>
      </w:r>
      <w:del w:id="220" w:author="null" w:date="2021-11-24T20:04:35Z">
        <w:r>
          <w:rPr>
            <w:rFonts w:hint="eastAsia" w:ascii="仿宋" w:hAnsi="仿宋" w:eastAsia="仿宋" w:cs="仿宋"/>
            <w:bCs/>
            <w:sz w:val="32"/>
            <w:szCs w:val="32"/>
          </w:rPr>
          <w:delText>用于债券资金平衡的项目</w:delText>
        </w:r>
      </w:del>
      <w:r>
        <w:rPr>
          <w:rFonts w:hint="eastAsia" w:ascii="仿宋" w:hAnsi="仿宋" w:eastAsia="仿宋" w:cs="仿宋"/>
          <w:bCs/>
          <w:sz w:val="32"/>
          <w:szCs w:val="32"/>
        </w:rPr>
        <w:t>收益主要包括债券存续期内的商业办公租赁收入、车位出租收入、物业费收入及其他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收入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构成。经测算，债券存续期内，本项目将产生净收益95,358.61万元，可覆盖债券存续期间各年</w:t>
      </w:r>
      <w:del w:id="221" w:author="陈素彬" w:date="2021-11-22T09:04:04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</w:t>
      </w:r>
      <w:r>
        <w:rPr>
          <w:rFonts w:ascii="仿宋" w:hAnsi="仿宋" w:eastAsia="仿宋" w:cs="仿宋"/>
          <w:sz w:val="32"/>
          <w:szCs w:val="32"/>
          <w:highlight w:val="none"/>
        </w:rPr>
        <w:t>36,088.24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万元期末结余。</w:t>
      </w:r>
    </w:p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widowControl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222" w:author="null" w:date="2021-11-24T20:04:54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rPrChange w:id="223" w:author="null" w:date="2021-11-24T20:04:54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本次拟调整20年期专项债券资金5,000.00万元至本项目使用，调整债券利率3.83%，每半年付息一次，到期还本。据此测算，本项目全生命周期内还本付息情况如下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922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1321"/>
        <w:gridCol w:w="1373"/>
        <w:gridCol w:w="1342"/>
        <w:gridCol w:w="1364"/>
        <w:gridCol w:w="1335"/>
        <w:gridCol w:w="1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tblHeader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年份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期初本金</w:t>
            </w:r>
            <w:ins w:id="224" w:author="null" w:date="2021-11-24T20:05:03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当年新增</w:t>
            </w:r>
            <w:ins w:id="225" w:author="null" w:date="2021-11-24T20:05:04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226" w:author="null" w:date="2021-11-24T20:05:05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期末本金</w:t>
            </w:r>
            <w:ins w:id="227" w:author="null" w:date="2021-11-24T20:05:06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ins w:id="228" w:author="null" w:date="2021-11-24T20:05:07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229" w:author="null" w:date="2021-11-24T20:05:07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利息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当年还本</w:t>
            </w:r>
            <w:ins w:id="230" w:author="null" w:date="2021-11-24T20:05:09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 </w:t>
              </w:r>
            </w:ins>
            <w:ins w:id="231" w:author="null" w:date="2021-11-24T20:05:10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付息合计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95.75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95.75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2023年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2024年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2025年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2026年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2027年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2028年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2029年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2030年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2031年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2032年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2033年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2034年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2035年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2036年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2037年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2038年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2039年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2040年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2041年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95.75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5,095.75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3,830.00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8,830.00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  <w:rPrChange w:id="233" w:author="null" w:date="2021-11-24T20:05:23Z">
            <w:rPr>
              <w:rFonts w:ascii="仿宋" w:hAnsi="仿宋" w:eastAsia="仿宋" w:cs="仿宋"/>
              <w:sz w:val="28"/>
              <w:szCs w:val="28"/>
            </w:rPr>
          </w:rPrChange>
        </w:rPr>
        <w:pPrChange w:id="232" w:author="null" w:date="2021-11-24T20:05:31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根据项目产生的现金流收入与资金使用计划分析结果，</w:t>
      </w:r>
      <w:r>
        <w:rPr>
          <w:rFonts w:hint="eastAsia" w:ascii="仿宋" w:hAnsi="仿宋" w:eastAsia="仿宋" w:cs="仿宋"/>
          <w:bCs/>
          <w:sz w:val="32"/>
          <w:szCs w:val="32"/>
        </w:rPr>
        <w:t>本项目不考虑其他融资渠道的本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息覆盖率为1</w:t>
      </w:r>
      <w:r>
        <w:rPr>
          <w:rFonts w:ascii="仿宋" w:hAnsi="仿宋" w:eastAsia="仿宋" w:cs="仿宋"/>
          <w:bCs/>
          <w:sz w:val="32"/>
          <w:szCs w:val="32"/>
          <w:highlight w:val="none"/>
        </w:rPr>
        <w:t>0.80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，考虑其他融资渠道后的本息覆盖倍数为1.</w:t>
      </w:r>
      <w:r>
        <w:rPr>
          <w:rFonts w:ascii="仿宋" w:hAnsi="仿宋" w:eastAsia="仿宋" w:cs="仿宋"/>
          <w:bCs/>
          <w:sz w:val="32"/>
          <w:szCs w:val="32"/>
          <w:highlight w:val="none"/>
        </w:rPr>
        <w:t>56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。项目收益可以覆盖融资成本，债券资金偿还安全度较高。</w:t>
      </w:r>
    </w:p>
    <w:p>
      <w:pPr>
        <w:pStyle w:val="4"/>
        <w:ind w:firstLine="640" w:firstLineChars="200"/>
        <w:pPrChange w:id="234" w:author="null" w:date="2021-11-24T20:05:34Z">
          <w:pPr>
            <w:pStyle w:val="4"/>
          </w:pPr>
        </w:pPrChange>
      </w:pPr>
      <w:r>
        <w:rPr>
          <w:rFonts w:hint="eastAsia"/>
        </w:rPr>
        <w:t>（五）福州市皮肤病防治院医技附属楼</w:t>
      </w:r>
      <w:r>
        <w:t>项目</w:t>
      </w:r>
    </w:p>
    <w:p>
      <w:pPr>
        <w:pStyle w:val="6"/>
        <w:spacing w:before="156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本项目新建医技附属楼，总建筑面积13729平方米，其中地上建筑面积7829平方米，地下建筑面积5900平方米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主要建设内容包括医技楼、规培楼、门卫以及室外配套工程等。</w:t>
      </w:r>
    </w:p>
    <w:p>
      <w:pPr>
        <w:pStyle w:val="6"/>
        <w:spacing w:before="156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根据项目概算批复，本项目总投资25,521.56万元，其中工程费用11,746.37万元，工程建设其他费用13,381.36万元（含建设用地费12,000.00万元），预备费393.83万元。本项目分年投资计划如下：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1296"/>
        <w:gridCol w:w="1176"/>
        <w:gridCol w:w="1296"/>
        <w:gridCol w:w="1001"/>
        <w:gridCol w:w="1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项目建设资金使用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以前年度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2023年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工程建安费用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1,913.00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6,533.37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300.00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11,746.37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工程建设其他费用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10,037.70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60.88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3,282.78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235" w:author="陈素彬" w:date="2021-11-22T09:10:4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13,381.36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基本预备费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236" w:author="陈素彬" w:date="2021-11-22T09:10:43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237" w:author="陈素彬" w:date="2021-11-22T09:10:43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393.83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238" w:author="陈素彬" w:date="2021-11-22T09:10:4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393.83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11,950.70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3,560.88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10,009.98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300.00</w:t>
            </w:r>
          </w:p>
        </w:tc>
        <w:tc>
          <w:tcPr>
            <w:tcW w:w="0" w:type="auto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25,521.56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福州市财政及医院</w:t>
      </w:r>
      <w:r>
        <w:rPr>
          <w:rFonts w:hint="eastAsia" w:ascii="仿宋" w:hAnsi="仿宋" w:eastAsia="仿宋" w:cs="仿宋"/>
          <w:sz w:val="32"/>
          <w:szCs w:val="32"/>
        </w:rPr>
        <w:t>自筹2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,521.56万元，剩余资金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763"/>
        <w:gridCol w:w="1777"/>
        <w:gridCol w:w="1544"/>
        <w:gridCol w:w="1387"/>
        <w:gridCol w:w="1387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tblHeader/>
          <w:jc w:val="center"/>
        </w:trPr>
        <w:tc>
          <w:tcPr>
            <w:tcW w:w="454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57" w:type="pc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91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24"/>
                <w:szCs w:val="24"/>
                <w:lang w:bidi="ar"/>
              </w:rPr>
              <w:t>以前年度</w:t>
            </w:r>
          </w:p>
        </w:tc>
        <w:tc>
          <w:tcPr>
            <w:tcW w:w="825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2021年</w:t>
            </w:r>
          </w:p>
        </w:tc>
        <w:tc>
          <w:tcPr>
            <w:tcW w:w="825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2022年</w:t>
            </w:r>
          </w:p>
        </w:tc>
        <w:tc>
          <w:tcPr>
            <w:tcW w:w="91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54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  <w:t>1</w:t>
            </w:r>
          </w:p>
        </w:tc>
        <w:tc>
          <w:tcPr>
            <w:tcW w:w="1057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  <w:t>福州市财政</w:t>
            </w:r>
          </w:p>
        </w:tc>
        <w:tc>
          <w:tcPr>
            <w:tcW w:w="9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11,714.02</w:t>
            </w:r>
          </w:p>
        </w:tc>
        <w:tc>
          <w:tcPr>
            <w:tcW w:w="8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290.67</w:t>
            </w:r>
          </w:p>
        </w:tc>
        <w:tc>
          <w:tcPr>
            <w:tcW w:w="82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9,970.86</w:t>
            </w:r>
          </w:p>
        </w:tc>
        <w:tc>
          <w:tcPr>
            <w:tcW w:w="9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21,975.55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54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  <w:t>2</w:t>
            </w:r>
          </w:p>
        </w:tc>
        <w:tc>
          <w:tcPr>
            <w:tcW w:w="1057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Times New Roman" w:hAnsi="Times New Roman" w:eastAsia="仿宋" w:cs="Times New Roman"/>
                <w:b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bidi="ar"/>
              </w:rPr>
              <w:t>医院</w:t>
            </w: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  <w:lang w:bidi="ar"/>
              </w:rPr>
              <w:t>自筹</w:t>
            </w: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236.68</w:t>
            </w:r>
          </w:p>
        </w:tc>
        <w:tc>
          <w:tcPr>
            <w:tcW w:w="8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309.33</w:t>
            </w:r>
          </w:p>
        </w:tc>
        <w:tc>
          <w:tcPr>
            <w:tcW w:w="8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546.01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54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  <w:t>3</w:t>
            </w:r>
          </w:p>
        </w:tc>
        <w:tc>
          <w:tcPr>
            <w:tcW w:w="1057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Times New Roman" w:hAnsi="Times New Roman" w:eastAsia="仿宋" w:cs="Times New Roman"/>
                <w:b/>
                <w:w w:val="105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9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8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8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9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54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="仿宋" w:cs="Times New Roman"/>
                <w:b/>
                <w:w w:val="105"/>
                <w:kern w:val="0"/>
                <w:sz w:val="24"/>
                <w:szCs w:val="24"/>
              </w:rPr>
            </w:pPr>
          </w:p>
        </w:tc>
        <w:tc>
          <w:tcPr>
            <w:tcW w:w="1057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Cs/>
                <w:w w:val="105"/>
                <w:kern w:val="0"/>
                <w:sz w:val="24"/>
                <w:szCs w:val="24"/>
              </w:rPr>
              <w:t>合计：</w:t>
            </w:r>
          </w:p>
        </w:tc>
        <w:tc>
          <w:tcPr>
            <w:tcW w:w="9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11,950.70</w:t>
            </w:r>
          </w:p>
        </w:tc>
        <w:tc>
          <w:tcPr>
            <w:tcW w:w="8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3,600.00</w:t>
            </w:r>
          </w:p>
        </w:tc>
        <w:tc>
          <w:tcPr>
            <w:tcW w:w="82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9,970.86</w:t>
            </w:r>
          </w:p>
        </w:tc>
        <w:tc>
          <w:tcPr>
            <w:tcW w:w="91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25,521.56</w:t>
            </w:r>
          </w:p>
        </w:tc>
      </w:tr>
    </w:tbl>
    <w:p>
      <w:pPr>
        <w:pStyle w:val="6"/>
        <w:spacing w:before="156" w:line="360" w:lineRule="auto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239" w:author="null" w:date="2021-11-24T20:06:58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本项目在专项债券存续期间内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收入主要由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</w:rPr>
        <w:t>门诊收入和住院收入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组成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。经测算，债券存续期内，本项目将产生净收益</w:t>
      </w:r>
      <w:r>
        <w:rPr>
          <w:rFonts w:ascii="仿宋" w:hAnsi="仿宋" w:eastAsia="仿宋" w:cs="仿宋"/>
          <w:sz w:val="32"/>
          <w:szCs w:val="32"/>
          <w:highlight w:val="none"/>
        </w:rPr>
        <w:t>8,629.80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万元，可覆盖债券存续期间各年</w:t>
      </w:r>
      <w:del w:id="240" w:author="陈素彬" w:date="2021-11-22T09:04:05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</w:t>
      </w:r>
      <w:r>
        <w:rPr>
          <w:rFonts w:ascii="仿宋" w:hAnsi="仿宋" w:eastAsia="仿宋" w:cs="仿宋"/>
          <w:sz w:val="32"/>
          <w:szCs w:val="32"/>
          <w:highlight w:val="none"/>
        </w:rPr>
        <w:t>3,328.80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万元期末结余。</w:t>
      </w:r>
    </w:p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pStyle w:val="2"/>
        <w:ind w:firstLine="640" w:firstLineChars="200"/>
        <w:rPr>
          <w:rFonts w:ascii="仿宋" w:hAnsi="仿宋" w:eastAsia="仿宋" w:cs="仿宋"/>
          <w:bCs w:val="0"/>
          <w:sz w:val="32"/>
          <w:szCs w:val="32"/>
          <w:highlight w:val="none"/>
          <w:rPrChange w:id="241" w:author="null" w:date="2021-11-24T20:07:03Z">
            <w:rPr>
              <w:rFonts w:ascii="仿宋" w:hAnsi="仿宋" w:eastAsia="仿宋" w:cs="仿宋"/>
              <w:bCs/>
              <w:sz w:val="32"/>
              <w:szCs w:val="32"/>
            </w:rPr>
          </w:rPrChange>
        </w:rPr>
      </w:pPr>
      <w:r>
        <w:rPr>
          <w:rFonts w:hint="default" w:ascii="仿宋" w:hAnsi="仿宋" w:eastAsia="仿宋" w:cs="仿宋"/>
          <w:bCs w:val="0"/>
          <w:sz w:val="32"/>
          <w:szCs w:val="32"/>
          <w:highlight w:val="none"/>
          <w:rPrChange w:id="242" w:author="null" w:date="2021-11-24T20:07:03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本次拟调整20年期专项债券资金3,000.00万元至本项目使用，调整债券利率3.83%，每半年付息一次，到期还本。</w:t>
      </w:r>
    </w:p>
    <w:p>
      <w:pPr>
        <w:spacing w:line="360" w:lineRule="auto"/>
        <w:ind w:firstLine="0" w:firstLineChars="0"/>
        <w:rPr>
          <w:rFonts w:ascii="仿宋" w:hAnsi="仿宋" w:eastAsia="仿宋" w:cs="仿宋"/>
          <w:sz w:val="32"/>
          <w:szCs w:val="32"/>
          <w:highlight w:val="none"/>
          <w:rPrChange w:id="244" w:author="null" w:date="2021-11-24T20:07:03Z">
            <w:rPr>
              <w:rFonts w:ascii="仿宋" w:hAnsi="仿宋" w:eastAsia="仿宋" w:cs="仿宋"/>
              <w:sz w:val="32"/>
              <w:szCs w:val="32"/>
            </w:rPr>
          </w:rPrChange>
        </w:rPr>
        <w:pPrChange w:id="243" w:author="null" w:date="2021-11-24T20:07:05Z">
          <w:pPr>
            <w:spacing w:line="360" w:lineRule="auto"/>
            <w:ind w:firstLine="640" w:firstLineChars="200"/>
          </w:pPr>
        </w:pPrChange>
      </w:pPr>
      <w:r>
        <w:rPr>
          <w:rFonts w:hint="default" w:ascii="仿宋" w:hAnsi="仿宋" w:eastAsia="仿宋" w:cs="仿宋"/>
          <w:bCs w:val="0"/>
          <w:sz w:val="32"/>
          <w:szCs w:val="32"/>
          <w:highlight w:val="none"/>
          <w:rPrChange w:id="245" w:author="null" w:date="2021-11-24T20:07:03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据此测算，本项目全生命周期内还本付息情况如下</w:t>
      </w:r>
      <w:r>
        <w:rPr>
          <w:rFonts w:hint="default" w:ascii="仿宋" w:hAnsi="仿宋" w:eastAsia="仿宋" w:cs="仿宋"/>
          <w:sz w:val="32"/>
          <w:szCs w:val="32"/>
          <w:highlight w:val="none"/>
          <w:rPrChange w:id="246" w:author="null" w:date="2021-11-24T20:07:03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8548" w:type="dxa"/>
        <w:jc w:val="center"/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974"/>
        <w:gridCol w:w="1134"/>
        <w:gridCol w:w="1350"/>
        <w:gridCol w:w="1411"/>
        <w:gridCol w:w="1062"/>
        <w:gridCol w:w="1277"/>
        <w:gridCol w:w="1340"/>
      </w:tblGrid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年份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期初本金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当年新增本金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当年应付本金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期末本金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当年应付利息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当年还本付息合计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2021年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57.45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57.45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2022年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2023年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2024年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2025年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2026年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2027年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2028年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2029年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2030年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2031年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2032年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2033年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2034年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2035年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2036年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2037年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2038年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2039年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2040年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2041年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57.45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3,057.45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2,298.00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5,298.00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pStyle w:val="2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  <w:highlight w:val="none"/>
          <w:rPrChange w:id="248" w:author="null" w:date="2021-11-24T20:07:32Z">
            <w:rPr>
              <w:rFonts w:ascii="仿宋" w:hAnsi="仿宋" w:eastAsia="仿宋" w:cs="仿宋"/>
              <w:sz w:val="28"/>
              <w:szCs w:val="28"/>
            </w:rPr>
          </w:rPrChange>
        </w:rPr>
        <w:pPrChange w:id="247" w:author="null" w:date="2021-11-24T20:07:35Z">
          <w:pPr>
            <w:spacing w:line="360" w:lineRule="auto"/>
            <w:ind w:firstLine="640" w:firstLineChars="200"/>
          </w:pPr>
        </w:pPrChange>
      </w:pPr>
      <w:r>
        <w:rPr>
          <w:rFonts w:hint="default" w:ascii="仿宋" w:hAnsi="仿宋" w:eastAsia="仿宋" w:cs="仿宋"/>
          <w:sz w:val="32"/>
          <w:szCs w:val="32"/>
          <w:highlight w:val="none"/>
          <w:rPrChange w:id="249" w:author="null" w:date="2021-11-24T20:07:32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根据项目产生的现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金流收入与资金使用计划分析结果，</w:t>
      </w:r>
      <w:r>
        <w:rPr>
          <w:rFonts w:ascii="仿宋" w:hAnsi="仿宋" w:eastAsia="仿宋" w:cs="仿宋"/>
          <w:sz w:val="32"/>
          <w:szCs w:val="32"/>
          <w:highlight w:val="none"/>
          <w:rPrChange w:id="250" w:author="null" w:date="2021-11-24T20:07:32Z">
            <w:rPr>
              <w:rFonts w:ascii="Times New Roman" w:hAnsi="Times New Roman" w:eastAsia="仿宋" w:cs="Times New Roman"/>
              <w:sz w:val="32"/>
              <w:szCs w:val="32"/>
              <w:highlight w:val="none"/>
            </w:rPr>
          </w:rPrChange>
        </w:rPr>
        <w:t>本项目本息覆盖倍数为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1.63倍。项目收益可以覆盖融资成本，债券资金偿还安全度较高。</w:t>
      </w:r>
    </w:p>
    <w:p>
      <w:pPr>
        <w:pStyle w:val="4"/>
        <w:ind w:firstLine="640" w:firstLineChars="200"/>
        <w:pPrChange w:id="251" w:author="null" w:date="2021-11-24T20:07:46Z">
          <w:pPr>
            <w:pStyle w:val="4"/>
          </w:pPr>
        </w:pPrChange>
      </w:pPr>
      <w:r>
        <w:rPr>
          <w:rFonts w:hint="eastAsia"/>
        </w:rPr>
        <w:t>（六）福建省福州神经精神病防治院</w:t>
      </w:r>
      <w:del w:id="252" w:author="null" w:date="2021-11-24T20:07:50Z">
        <w:r>
          <w:rPr>
            <w:rFonts w:hint="eastAsia"/>
          </w:rPr>
          <w:delText>新</w:delText>
        </w:r>
      </w:del>
      <w:r>
        <w:rPr>
          <w:rFonts w:hint="eastAsia"/>
        </w:rPr>
        <w:t>门诊综合楼</w:t>
      </w:r>
      <w:r>
        <w:t>项目</w:t>
      </w:r>
    </w:p>
    <w:p>
      <w:pPr>
        <w:pStyle w:val="6"/>
        <w:spacing w:before="156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本项目</w:t>
      </w:r>
      <w:r>
        <w:rPr>
          <w:rFonts w:hint="eastAsia" w:ascii="Times New Roman" w:hAnsi="Times New Roman" w:eastAsia="仿宋" w:cs="Times New Roman"/>
          <w:sz w:val="32"/>
          <w:szCs w:val="32"/>
        </w:rPr>
        <w:t>新建门诊综合楼，总建筑面积</w:t>
      </w:r>
      <w:r>
        <w:rPr>
          <w:rFonts w:hint="eastAsia" w:ascii="仿宋" w:hAnsi="仿宋" w:eastAsia="仿宋" w:cs="仿宋"/>
          <w:sz w:val="32"/>
          <w:szCs w:val="32"/>
        </w:rPr>
        <w:t>40417.5</w:t>
      </w:r>
      <w:r>
        <w:rPr>
          <w:rFonts w:hint="eastAsia" w:ascii="Times New Roman" w:hAnsi="Times New Roman" w:eastAsia="仿宋" w:cs="Times New Roman"/>
          <w:sz w:val="32"/>
          <w:szCs w:val="32"/>
        </w:rPr>
        <w:t>平方米</w:t>
      </w:r>
      <w:r>
        <w:rPr>
          <w:rFonts w:ascii="Times New Roman" w:hAnsi="Times New Roman" w:eastAsia="仿宋" w:cs="Times New Roman"/>
          <w:sz w:val="32"/>
          <w:szCs w:val="32"/>
        </w:rPr>
        <w:t>；</w:t>
      </w:r>
      <w:r>
        <w:rPr>
          <w:rFonts w:hint="eastAsia" w:ascii="Times New Roman" w:hAnsi="Times New Roman" w:eastAsia="仿宋" w:cs="Times New Roman"/>
          <w:sz w:val="32"/>
          <w:szCs w:val="32"/>
        </w:rPr>
        <w:t>主要建设内容包括土建安装、给排水、电气照明、弱电暖通、景观绿化等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6"/>
        <w:spacing w:before="156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Hlk81326327"/>
      <w:r>
        <w:rPr>
          <w:rFonts w:hint="eastAsia" w:ascii="仿宋" w:hAnsi="仿宋" w:eastAsia="仿宋" w:cs="仿宋"/>
          <w:sz w:val="32"/>
          <w:szCs w:val="32"/>
        </w:rPr>
        <w:t>本项目总投资</w:t>
      </w:r>
      <w:bookmarkEnd w:id="0"/>
      <w:r>
        <w:rPr>
          <w:rFonts w:hint="eastAsia" w:ascii="仿宋" w:hAnsi="仿宋" w:eastAsia="仿宋" w:cs="仿宋"/>
          <w:sz w:val="32"/>
          <w:szCs w:val="32"/>
        </w:rPr>
        <w:t>57,818.96万元，其中工程费用30,</w:t>
      </w:r>
      <w:del w:id="253" w:author="null" w:date="2021-11-24T20:09:01Z">
        <w:r>
          <w:rPr>
            <w:rFonts w:hint="default" w:ascii="仿宋" w:hAnsi="仿宋" w:eastAsia="仿宋" w:cs="仿宋"/>
            <w:sz w:val="32"/>
            <w:szCs w:val="32"/>
            <w:lang w:val="en-US"/>
          </w:rPr>
          <w:delText>247</w:delText>
        </w:r>
      </w:del>
      <w:ins w:id="254" w:author="null" w:date="2021-11-24T20:09:01Z">
        <w:r>
          <w:rPr>
            <w:rFonts w:hint="default" w:ascii="仿宋" w:hAnsi="仿宋" w:eastAsia="仿宋" w:cs="仿宋"/>
            <w:sz w:val="32"/>
            <w:szCs w:val="32"/>
            <w:lang w:val="en-US"/>
          </w:rPr>
          <w:t>8</w:t>
        </w:r>
      </w:ins>
      <w:ins w:id="255" w:author="null" w:date="2021-11-24T20:08:38Z">
        <w:r>
          <w:rPr>
            <w:rFonts w:hint="default" w:ascii="仿宋" w:hAnsi="仿宋" w:eastAsia="仿宋" w:cs="仿宋"/>
            <w:sz w:val="32"/>
            <w:szCs w:val="32"/>
            <w:lang w:val="en-US"/>
          </w:rPr>
          <w:t>3</w:t>
        </w:r>
      </w:ins>
      <w:ins w:id="256" w:author="null" w:date="2021-11-24T20:08:39Z">
        <w:r>
          <w:rPr>
            <w:rFonts w:hint="default" w:ascii="仿宋" w:hAnsi="仿宋" w:eastAsia="仿宋" w:cs="仿宋"/>
            <w:sz w:val="32"/>
            <w:szCs w:val="32"/>
            <w:lang w:val="en-US"/>
          </w:rPr>
          <w:t>9</w:t>
        </w:r>
      </w:ins>
      <w:r>
        <w:rPr>
          <w:rFonts w:hint="eastAsia" w:ascii="仿宋" w:hAnsi="仿宋" w:eastAsia="仿宋" w:cs="仿宋"/>
          <w:sz w:val="32"/>
          <w:szCs w:val="32"/>
        </w:rPr>
        <w:t>.</w:t>
      </w:r>
      <w:del w:id="257" w:author="null" w:date="2021-11-24T20:08:42Z">
        <w:r>
          <w:rPr>
            <w:rFonts w:hint="eastAsia" w:ascii="仿宋" w:hAnsi="仿宋" w:eastAsia="仿宋" w:cs="仿宋"/>
            <w:sz w:val="32"/>
            <w:szCs w:val="32"/>
          </w:rPr>
          <w:delText>40</w:delText>
        </w:r>
      </w:del>
      <w:ins w:id="258" w:author="null" w:date="2021-11-24T20:08:43Z">
        <w:r>
          <w:rPr>
            <w:rFonts w:hint="default" w:ascii="仿宋" w:hAnsi="仿宋" w:eastAsia="仿宋" w:cs="仿宋"/>
            <w:sz w:val="32"/>
            <w:szCs w:val="32"/>
            <w:lang w:val="en-US"/>
          </w:rPr>
          <w:t>62</w:t>
        </w:r>
      </w:ins>
      <w:r>
        <w:rPr>
          <w:rFonts w:hint="eastAsia" w:ascii="仿宋" w:hAnsi="仿宋" w:eastAsia="仿宋" w:cs="仿宋"/>
          <w:sz w:val="32"/>
          <w:szCs w:val="32"/>
        </w:rPr>
        <w:t>万元，工程建设其他费用</w:t>
      </w:r>
      <w:del w:id="259" w:author="null" w:date="2021-11-24T20:08:48Z">
        <w:r>
          <w:rPr>
            <w:rFonts w:hint="default" w:ascii="仿宋" w:hAnsi="仿宋" w:eastAsia="仿宋" w:cs="仿宋"/>
            <w:sz w:val="32"/>
            <w:szCs w:val="32"/>
            <w:lang w:val="en-US"/>
          </w:rPr>
          <w:delText>26,559.25</w:delText>
        </w:r>
      </w:del>
      <w:ins w:id="260" w:author="null" w:date="2021-11-24T20:08:48Z">
        <w:r>
          <w:rPr>
            <w:rFonts w:hint="default" w:ascii="仿宋" w:hAnsi="仿宋" w:eastAsia="仿宋" w:cs="仿宋"/>
            <w:sz w:val="32"/>
            <w:szCs w:val="32"/>
            <w:lang w:val="en-US"/>
          </w:rPr>
          <w:t>25</w:t>
        </w:r>
      </w:ins>
      <w:ins w:id="261" w:author="null" w:date="2021-11-24T20:08:50Z">
        <w:r>
          <w:rPr>
            <w:rFonts w:hint="default" w:ascii="仿宋" w:hAnsi="仿宋" w:eastAsia="仿宋" w:cs="仿宋"/>
            <w:sz w:val="32"/>
            <w:szCs w:val="32"/>
            <w:lang w:val="en-US"/>
          </w:rPr>
          <w:t>967.0</w:t>
        </w:r>
      </w:ins>
      <w:ins w:id="262" w:author="null" w:date="2021-11-24T20:08:52Z">
        <w:r>
          <w:rPr>
            <w:rFonts w:hint="default" w:ascii="仿宋" w:hAnsi="仿宋" w:eastAsia="仿宋" w:cs="仿宋"/>
            <w:sz w:val="32"/>
            <w:szCs w:val="32"/>
            <w:lang w:val="en-US"/>
          </w:rPr>
          <w:t>3</w:t>
        </w:r>
      </w:ins>
      <w:r>
        <w:rPr>
          <w:rFonts w:hint="eastAsia" w:ascii="仿宋" w:hAnsi="仿宋" w:eastAsia="仿宋" w:cs="仿宋"/>
          <w:sz w:val="32"/>
          <w:szCs w:val="32"/>
        </w:rPr>
        <w:t>万元（含建设用地费23,062.87万元），预备费1,012.31万元。本项目投资计划如下：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tbl>
      <w:tblPr>
        <w:tblStyle w:val="14"/>
        <w:tblW w:w="52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2"/>
        <w:gridCol w:w="1303"/>
        <w:gridCol w:w="1179"/>
        <w:gridCol w:w="1296"/>
        <w:gridCol w:w="1303"/>
        <w:gridCol w:w="1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7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  <w:lang w:bidi="ar"/>
              </w:rPr>
              <w:t>项目建设资金使用情况</w:t>
            </w:r>
          </w:p>
        </w:tc>
        <w:tc>
          <w:tcPr>
            <w:tcW w:w="745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kern w:val="0"/>
                <w:sz w:val="24"/>
                <w:szCs w:val="24"/>
                <w:lang w:bidi="ar"/>
              </w:rPr>
              <w:t>以前年度</w:t>
            </w:r>
          </w:p>
        </w:tc>
        <w:tc>
          <w:tcPr>
            <w:tcW w:w="676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2020年</w:t>
            </w:r>
          </w:p>
        </w:tc>
        <w:tc>
          <w:tcPr>
            <w:tcW w:w="677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745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7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工程建安费用</w:t>
            </w:r>
          </w:p>
        </w:tc>
        <w:tc>
          <w:tcPr>
            <w:tcW w:w="745" w:type="pct"/>
            <w:shd w:val="clear" w:color="auto" w:fill="auto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5,004.82</w:t>
            </w:r>
          </w:p>
        </w:tc>
        <w:tc>
          <w:tcPr>
            <w:tcW w:w="676" w:type="pct"/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4,776.11</w:t>
            </w:r>
          </w:p>
        </w:tc>
        <w:tc>
          <w:tcPr>
            <w:tcW w:w="6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7,396.10</w:t>
            </w:r>
          </w:p>
        </w:tc>
        <w:tc>
          <w:tcPr>
            <w:tcW w:w="7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13,662.59</w:t>
            </w:r>
          </w:p>
        </w:tc>
        <w:tc>
          <w:tcPr>
            <w:tcW w:w="670" w:type="pct"/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30,839.62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7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工程建设其他费用</w:t>
            </w:r>
          </w:p>
        </w:tc>
        <w:tc>
          <w:tcPr>
            <w:tcW w:w="745" w:type="pct"/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22,856.82</w:t>
            </w:r>
          </w:p>
        </w:tc>
        <w:tc>
          <w:tcPr>
            <w:tcW w:w="676" w:type="pct"/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234.26</w:t>
            </w:r>
          </w:p>
        </w:tc>
        <w:tc>
          <w:tcPr>
            <w:tcW w:w="67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2,875.94</w:t>
            </w:r>
          </w:p>
        </w:tc>
        <w:tc>
          <w:tcPr>
            <w:tcW w:w="74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263" w:author="陈素彬" w:date="2021-11-22T09:13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670" w:type="pct"/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25,967.03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7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基本预备费</w:t>
            </w:r>
          </w:p>
        </w:tc>
        <w:tc>
          <w:tcPr>
            <w:tcW w:w="745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264" w:author="陈素彬" w:date="2021-11-22T09:13:02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676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265" w:author="陈素彬" w:date="2021-11-22T09:13:02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67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1,012.31</w:t>
            </w:r>
          </w:p>
        </w:tc>
        <w:tc>
          <w:tcPr>
            <w:tcW w:w="745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266" w:author="陈素彬" w:date="2021-11-22T09:13:01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670" w:type="pct"/>
            <w:shd w:val="clear" w:color="auto" w:fill="auto"/>
            <w:noWrap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1,012.31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487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45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27,861.64</w:t>
            </w:r>
          </w:p>
        </w:tc>
        <w:tc>
          <w:tcPr>
            <w:tcW w:w="676" w:type="pct"/>
            <w:shd w:val="clear" w:color="auto" w:fill="auto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5,010.37</w:t>
            </w:r>
          </w:p>
        </w:tc>
        <w:tc>
          <w:tcPr>
            <w:tcW w:w="677" w:type="pct"/>
            <w:shd w:val="clear" w:color="auto" w:fill="auto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11,284.35</w:t>
            </w:r>
          </w:p>
        </w:tc>
        <w:tc>
          <w:tcPr>
            <w:tcW w:w="745" w:type="pct"/>
            <w:shd w:val="clear" w:color="auto" w:fill="auto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13,662.59</w:t>
            </w: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57,818.96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福州市财政及上级补助</w:t>
      </w: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,818.96万元，剩余资金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634"/>
        <w:gridCol w:w="1478"/>
        <w:gridCol w:w="1284"/>
        <w:gridCol w:w="1153"/>
        <w:gridCol w:w="1284"/>
        <w:gridCol w:w="1285"/>
        <w:gridCol w:w="1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tblHeader/>
          <w:jc w:val="center"/>
        </w:trPr>
        <w:tc>
          <w:tcPr>
            <w:tcW w:w="377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879" w:type="pc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764" w:type="pct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以前年度</w:t>
            </w:r>
          </w:p>
        </w:tc>
        <w:tc>
          <w:tcPr>
            <w:tcW w:w="68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2020年</w:t>
            </w:r>
          </w:p>
        </w:tc>
        <w:tc>
          <w:tcPr>
            <w:tcW w:w="76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2021年</w:t>
            </w:r>
          </w:p>
        </w:tc>
        <w:tc>
          <w:tcPr>
            <w:tcW w:w="76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2022年</w:t>
            </w:r>
          </w:p>
        </w:tc>
        <w:tc>
          <w:tcPr>
            <w:tcW w:w="76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377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1</w:t>
            </w:r>
          </w:p>
        </w:tc>
        <w:tc>
          <w:tcPr>
            <w:tcW w:w="879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上级补助</w:t>
            </w:r>
          </w:p>
        </w:tc>
        <w:tc>
          <w:tcPr>
            <w:tcW w:w="764" w:type="pct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1,500.00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7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1,500.00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377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2</w:t>
            </w:r>
          </w:p>
        </w:tc>
        <w:tc>
          <w:tcPr>
            <w:tcW w:w="879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仿宋" w:hAnsi="仿宋" w:eastAsia="仿宋" w:cs="仿宋"/>
                <w:b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福州市财政</w:t>
            </w:r>
          </w:p>
        </w:tc>
        <w:tc>
          <w:tcPr>
            <w:tcW w:w="764" w:type="pct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26,361.64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5,010.37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7,988.32</w:t>
            </w:r>
          </w:p>
        </w:tc>
        <w:tc>
          <w:tcPr>
            <w:tcW w:w="7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12,958.63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52,318.96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377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3</w:t>
            </w:r>
          </w:p>
        </w:tc>
        <w:tc>
          <w:tcPr>
            <w:tcW w:w="879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仿宋" w:hAnsi="仿宋" w:eastAsia="仿宋" w:cs="仿宋"/>
                <w:b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764" w:type="pct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6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/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377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w w:val="105"/>
                <w:kern w:val="0"/>
                <w:sz w:val="24"/>
                <w:szCs w:val="24"/>
              </w:rPr>
            </w:pPr>
          </w:p>
        </w:tc>
        <w:tc>
          <w:tcPr>
            <w:tcW w:w="879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合计：</w:t>
            </w:r>
          </w:p>
        </w:tc>
        <w:tc>
          <w:tcPr>
            <w:tcW w:w="764" w:type="pct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27,861.64</w:t>
            </w:r>
          </w:p>
        </w:tc>
        <w:tc>
          <w:tcPr>
            <w:tcW w:w="6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5,010.37</w:t>
            </w:r>
          </w:p>
        </w:tc>
        <w:tc>
          <w:tcPr>
            <w:tcW w:w="76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11,988.32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12,958.63</w:t>
            </w:r>
          </w:p>
        </w:tc>
        <w:tc>
          <w:tcPr>
            <w:tcW w:w="76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57,818.96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267" w:author="null" w:date="2021-11-24T20:10:29Z">
          <w:pPr>
            <w:pStyle w:val="6"/>
            <w:spacing w:before="156" w:line="360" w:lineRule="auto"/>
            <w:ind w:firstLine="640" w:firstLineChars="200"/>
          </w:pPr>
        </w:pPrChange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268" w:author="null" w:date="2021-11-24T20:10:29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269" w:author="null" w:date="2021-11-24T20:10:29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本项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目在专项债券存续期间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内收入主要由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</w:rPr>
        <w:t>门诊收入和住院收入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组成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。经测算，债券存续期内，本项目将产生净收益</w:t>
      </w:r>
      <w:r>
        <w:rPr>
          <w:rFonts w:ascii="仿宋" w:hAnsi="仿宋" w:eastAsia="仿宋" w:cs="仿宋"/>
          <w:sz w:val="32"/>
          <w:szCs w:val="32"/>
          <w:highlight w:val="none"/>
        </w:rPr>
        <w:t>8,762.50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万元，可覆盖债券存续期间各年</w:t>
      </w:r>
      <w:del w:id="270" w:author="陈素彬" w:date="2021-11-22T09:04:06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</w:t>
      </w:r>
      <w:r>
        <w:rPr>
          <w:rFonts w:ascii="仿宋" w:hAnsi="仿宋" w:eastAsia="仿宋" w:cs="仿宋"/>
          <w:sz w:val="32"/>
          <w:szCs w:val="32"/>
          <w:highlight w:val="none"/>
        </w:rPr>
        <w:t>1,694.50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万元期末结余。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271" w:author="null" w:date="2021-11-24T20:10:40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pStyle w:val="2"/>
        <w:spacing w:line="64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  <w:pPrChange w:id="272" w:author="null" w:date="2021-11-24T20:10:40Z">
          <w:pPr>
            <w:pStyle w:val="2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本次拟调整20年期专项债券资金4,000.00万元至本项目使用，调整债券利率3.83%，每半年付息一次，到期还本。</w:t>
      </w:r>
    </w:p>
    <w:p>
      <w:pPr>
        <w:spacing w:line="640" w:lineRule="exact"/>
        <w:ind w:firstLine="0" w:firstLineChars="0"/>
        <w:rPr>
          <w:rFonts w:ascii="仿宋" w:hAnsi="仿宋" w:eastAsia="仿宋" w:cs="仿宋"/>
          <w:sz w:val="32"/>
          <w:szCs w:val="32"/>
        </w:rPr>
        <w:pPrChange w:id="273" w:author="null" w:date="2021-11-24T20:10:44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据此测算，本项目全生命周期内还本付息情况如下</w:t>
      </w:r>
      <w:r>
        <w:rPr>
          <w:rFonts w:hint="eastAsia" w:ascii="仿宋" w:hAnsi="仿宋" w:eastAsia="仿宋" w:cs="仿宋"/>
          <w:sz w:val="32"/>
          <w:szCs w:val="32"/>
        </w:rPr>
        <w:t>表：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8388" w:type="dxa"/>
        <w:jc w:val="center"/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904"/>
        <w:gridCol w:w="1222"/>
        <w:gridCol w:w="1420"/>
        <w:gridCol w:w="1323"/>
        <w:gridCol w:w="1066"/>
        <w:gridCol w:w="1185"/>
        <w:gridCol w:w="1268"/>
      </w:tblGrid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tblHeader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年份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期初本金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当年新增</w:t>
            </w:r>
            <w:ins w:id="274" w:author="null" w:date="2021-11-24T20:10:52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本金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当年应付</w:t>
            </w:r>
            <w:ins w:id="275" w:author="null" w:date="2021-11-24T20:10:56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本金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期末本金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当年应付利息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当年还本付息合计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2021年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76.60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76.60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2022年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2023年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2024年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2025年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2026年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2027年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2028年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2029年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2030年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2031年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2032年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2033年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2034年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2035年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2036年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2037年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2038年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2039年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2040年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153.20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2041年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76.60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4,076.60</w:t>
            </w:r>
          </w:p>
        </w:tc>
      </w:tr>
      <w:tr>
        <w:tblPrEx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9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2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4,000.00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3,064.00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7,064.00</w:t>
            </w:r>
          </w:p>
        </w:tc>
      </w:tr>
    </w:tbl>
    <w:p>
      <w:pPr>
        <w:pStyle w:val="2"/>
        <w:rPr>
          <w:rFonts w:hint="eastAsia"/>
        </w:rPr>
      </w:pP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276" w:author="null" w:date="2021-11-24T20:11:13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28"/>
          <w:szCs w:val="28"/>
        </w:rPr>
        <w:pPrChange w:id="277" w:author="null" w:date="2021-11-24T20:11:13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根据项目产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生的现金流收入与资金使用计划分析结果，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本项目本息覆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盖倍数为1.24倍。项目收益可以覆盖融资成本，债券资金偿还安全度较高。</w:t>
      </w:r>
    </w:p>
    <w:p>
      <w:pPr>
        <w:pStyle w:val="4"/>
        <w:spacing w:line="640" w:lineRule="exact"/>
        <w:ind w:firstLine="640" w:firstLineChars="200"/>
        <w:rPr>
          <w:rFonts w:hint="eastAsia" w:eastAsia="楷体"/>
          <w:lang w:val="en-US" w:eastAsia="zh-CN"/>
        </w:rPr>
        <w:pPrChange w:id="278" w:author="null" w:date="2021-11-24T20:11:35Z">
          <w:pPr>
            <w:pStyle w:val="4"/>
          </w:pPr>
        </w:pPrChange>
      </w:pPr>
      <w:r>
        <w:rPr>
          <w:rFonts w:hint="eastAsia"/>
        </w:rPr>
        <w:t>（七）福建省福州儿童医院门诊综合楼</w:t>
      </w:r>
      <w:r>
        <w:rPr>
          <w:rFonts w:hint="eastAsia"/>
          <w:lang w:val="en-US" w:eastAsia="zh-CN"/>
        </w:rPr>
        <w:t>项目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279" w:author="null" w:date="2021-11-24T20:11:35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本项目总建筑面积36002.26平方米,其中:地上建筑面积19112.70平方米,地下建筑面积16889.56平方米(含计容面积868.02平方米)；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为新建门诊综合楼，建设内容包括土建装修、给排水、弱电暖通、电气照明及配套设施等。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280" w:author="null" w:date="2021-11-24T20:12:02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根据初步设计及概算批复，本项目概算总投资52,367.88万元，其中工程费用30,487.12万元，工程建设其他费用20,868.44万元（含建设用地费17,611.59万元），预备费1,012.32万元，</w:t>
      </w:r>
      <w:r>
        <w:rPr>
          <w:rFonts w:ascii="仿宋" w:hAnsi="仿宋" w:eastAsia="仿宋" w:cs="仿宋"/>
          <w:bCs/>
          <w:sz w:val="32"/>
          <w:szCs w:val="32"/>
        </w:rPr>
        <w:t>本项目具体分年投资计划如下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tbl>
      <w:tblPr>
        <w:tblStyle w:val="2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147"/>
        <w:gridCol w:w="1312"/>
        <w:gridCol w:w="1312"/>
        <w:gridCol w:w="1733"/>
        <w:gridCol w:w="1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412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6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以前年度</w:t>
            </w: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2021年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2022年及以后</w:t>
            </w: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2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建设用地费用</w:t>
            </w: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17,611.59</w:t>
            </w:r>
          </w:p>
        </w:tc>
        <w:tc>
          <w:tcPr>
            <w:tcW w:w="77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7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7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17,611.59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2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26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工程建设费用</w:t>
            </w:r>
          </w:p>
        </w:tc>
        <w:tc>
          <w:tcPr>
            <w:tcW w:w="77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20,000.00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10,487.12</w:t>
            </w:r>
          </w:p>
        </w:tc>
        <w:tc>
          <w:tcPr>
            <w:tcW w:w="77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30,487.12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2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26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工程建设其他费用</w:t>
            </w:r>
          </w:p>
        </w:tc>
        <w:tc>
          <w:tcPr>
            <w:tcW w:w="77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2,756.85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500.00</w:t>
            </w:r>
          </w:p>
        </w:tc>
        <w:tc>
          <w:tcPr>
            <w:tcW w:w="77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3,256.85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2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126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预备费</w:t>
            </w: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500.00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512.32</w:t>
            </w:r>
          </w:p>
        </w:tc>
        <w:tc>
          <w:tcPr>
            <w:tcW w:w="77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1,012.32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2" w:type="pct"/>
            <w:vAlign w:val="center"/>
          </w:tcPr>
          <w:p>
            <w:pPr>
              <w:adjustRightInd w:val="0"/>
              <w:spacing w:line="360" w:lineRule="auto"/>
              <w:textAlignment w:val="baseline"/>
              <w:rPr>
                <w:rFonts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26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合计</w:t>
            </w: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17,611.59</w:t>
            </w:r>
          </w:p>
        </w:tc>
        <w:tc>
          <w:tcPr>
            <w:tcW w:w="77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23,256.85</w:t>
            </w:r>
          </w:p>
        </w:tc>
        <w:tc>
          <w:tcPr>
            <w:tcW w:w="1017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10,012.32</w:t>
            </w:r>
          </w:p>
        </w:tc>
        <w:tc>
          <w:tcPr>
            <w:tcW w:w="77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</w:rPr>
              <w:t>52,367.88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福州市财政及医院自筹</w:t>
      </w:r>
      <w:r>
        <w:rPr>
          <w:rFonts w:hint="eastAsia" w:ascii="仿宋" w:hAnsi="仿宋" w:eastAsia="仿宋" w:cs="仿宋"/>
          <w:sz w:val="32"/>
          <w:szCs w:val="32"/>
        </w:rPr>
        <w:t>48,367.88万元，剩余资金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1869"/>
        <w:gridCol w:w="1851"/>
        <w:gridCol w:w="1307"/>
        <w:gridCol w:w="1307"/>
        <w:gridCol w:w="14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11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报告期以前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财政及医院自筹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19,234.57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19,133.31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48,367.88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19,234.57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23,133.31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10,000.00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52,367.88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281" w:author="null" w:date="2021-11-24T20:12:43Z">
          <w:pPr>
            <w:pStyle w:val="6"/>
            <w:spacing w:before="156" w:line="360" w:lineRule="auto"/>
            <w:ind w:firstLine="640" w:firstLineChars="200"/>
          </w:pPr>
        </w:pPrChange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282" w:author="null" w:date="2021-11-24T20:12:43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283" w:author="null" w:date="2021-11-24T20:12:43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本项目在专项债券存续期间内</w:t>
      </w:r>
      <w:r>
        <w:rPr>
          <w:rFonts w:ascii="Times New Roman" w:hAnsi="Times New Roman" w:eastAsia="仿宋" w:cs="Times New Roman"/>
          <w:sz w:val="32"/>
          <w:szCs w:val="32"/>
        </w:rPr>
        <w:t>收入主要由</w:t>
      </w:r>
      <w:r>
        <w:rPr>
          <w:rFonts w:hint="eastAsia" w:ascii="Times New Roman" w:hAnsi="Times New Roman" w:eastAsia="仿宋" w:cs="Times New Roman"/>
          <w:sz w:val="32"/>
          <w:szCs w:val="32"/>
        </w:rPr>
        <w:t>门诊收入和住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</w:rPr>
        <w:t>院收入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组成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。经测算，债券存续期内，本项目将产生净收益</w:t>
      </w:r>
      <w:r>
        <w:rPr>
          <w:rFonts w:ascii="仿宋" w:hAnsi="仿宋" w:eastAsia="仿宋" w:cs="仿宋"/>
          <w:sz w:val="32"/>
          <w:szCs w:val="32"/>
          <w:highlight w:val="none"/>
        </w:rPr>
        <w:t>12,045.06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万元，可覆盖债券存续期间各年</w:t>
      </w:r>
      <w:del w:id="284" w:author="陈素彬" w:date="2021-11-22T09:04:06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</w:t>
      </w:r>
      <w:r>
        <w:rPr>
          <w:rFonts w:ascii="仿宋" w:hAnsi="仿宋" w:eastAsia="仿宋" w:cs="仿宋"/>
          <w:sz w:val="32"/>
          <w:szCs w:val="32"/>
          <w:highlight w:val="none"/>
        </w:rPr>
        <w:t>4,977.06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万元期末结余。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285" w:author="null" w:date="2021-11-24T20:12:43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hint="eastAsia" w:ascii="仿宋" w:hAnsi="仿宋" w:eastAsia="仿宋" w:cs="仿宋"/>
          <w:bCs w:val="0"/>
          <w:sz w:val="32"/>
          <w:szCs w:val="32"/>
          <w:rPrChange w:id="287" w:author="null" w:date="2021-11-24T20:12:53Z">
            <w:rPr>
              <w:rFonts w:ascii="仿宋" w:hAnsi="仿宋" w:eastAsia="仿宋" w:cs="仿宋"/>
              <w:bCs/>
              <w:sz w:val="32"/>
              <w:szCs w:val="32"/>
            </w:rPr>
          </w:rPrChange>
        </w:rPr>
        <w:pPrChange w:id="286" w:author="null" w:date="2021-11-24T20:12:57Z">
          <w:pPr>
            <w:pStyle w:val="2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rPrChange w:id="288" w:author="null" w:date="2021-11-24T20:12:53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本次拟调整20年期专项债券资金4,000.00万元至本项目使用，调整债券利率3.83%，每半年付息一次，到期还本。</w:t>
      </w:r>
    </w:p>
    <w:p>
      <w:pPr>
        <w:spacing w:line="640" w:lineRule="exact"/>
        <w:ind w:firstLine="0" w:firstLineChars="0"/>
        <w:rPr>
          <w:rFonts w:ascii="仿宋" w:hAnsi="仿宋" w:eastAsia="仿宋" w:cs="仿宋"/>
          <w:sz w:val="32"/>
          <w:szCs w:val="32"/>
        </w:rPr>
        <w:pPrChange w:id="289" w:author="null" w:date="2021-11-24T20:12:59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rPrChange w:id="290" w:author="null" w:date="2021-11-24T20:12:53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据此测算，本项目全生命周期内还本付息情况如下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893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1"/>
        <w:gridCol w:w="1309"/>
        <w:gridCol w:w="1470"/>
        <w:gridCol w:w="1349"/>
        <w:gridCol w:w="1185"/>
        <w:gridCol w:w="1470"/>
        <w:gridCol w:w="13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Header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年份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期初本金</w:t>
            </w:r>
            <w:ins w:id="291" w:author="null" w:date="2021-11-24T20:13:28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当年新增</w:t>
            </w:r>
            <w:ins w:id="292" w:author="null" w:date="2021-11-24T20:13:05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ins w:id="293" w:author="null" w:date="2021-11-24T20:13:06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294" w:author="null" w:date="2021-11-24T20:13:08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期末本金余额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295" w:author="null" w:date="2021-11-24T20:13:11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ins w:id="296" w:author="null" w:date="2021-11-24T20:13:12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利息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当年还本</w:t>
            </w:r>
            <w:ins w:id="297" w:author="null" w:date="2021-11-24T20:13:14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付息合计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76.60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2023年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2024年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2025年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2026年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2027年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2028年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2029年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2030年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2031年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2032年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2033年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2034年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2035年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2036年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2037年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2038年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2039年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2040年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153.20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2041年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76.60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4,076.60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4,000.00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3,064.00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7,064.00</w:t>
            </w:r>
          </w:p>
        </w:tc>
      </w:tr>
    </w:tbl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298" w:author="null" w:date="2021-11-24T20:13:45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28"/>
          <w:szCs w:val="28"/>
        </w:rPr>
        <w:pPrChange w:id="299" w:author="null" w:date="2021-11-24T20:13:45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根据项目产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生的现金流收入与资金使用计划分析结果，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本项目本息覆盖倍数为1.71倍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。项目收益可以覆盖融资成本，债券资金偿还安全度较高。</w:t>
      </w:r>
    </w:p>
    <w:p>
      <w:pPr>
        <w:pStyle w:val="4"/>
        <w:ind w:firstLine="640" w:firstLineChars="200"/>
        <w:pPrChange w:id="300" w:author="null" w:date="2021-11-24T20:13:48Z">
          <w:pPr>
            <w:pStyle w:val="4"/>
          </w:pPr>
        </w:pPrChange>
      </w:pPr>
      <w:r>
        <w:rPr>
          <w:rFonts w:hint="eastAsia"/>
        </w:rPr>
        <w:t>（八）福州市第二医院改扩建</w:t>
      </w:r>
      <w:r>
        <w:t>项目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301" w:author="null" w:date="2021-11-24T20:14:05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本项目新建健康管理中心（含地下停车库）、机械停车库，并保护修复本项目用地范围内的文物与历史建筑，总建筑</w:t>
      </w:r>
      <w:r>
        <w:rPr>
          <w:rFonts w:hint="eastAsia" w:ascii="仿宋" w:hAnsi="仿宋" w:eastAsia="仿宋" w:cs="仿宋"/>
          <w:sz w:val="32"/>
          <w:szCs w:val="32"/>
        </w:rPr>
        <w:t>面积20152.64</w:t>
      </w:r>
      <w:r>
        <w:rPr>
          <w:rFonts w:hint="eastAsia" w:ascii="Times New Roman" w:hAnsi="Times New Roman" w:eastAsia="仿宋" w:cs="Times New Roman"/>
          <w:sz w:val="32"/>
          <w:szCs w:val="32"/>
        </w:rPr>
        <w:t>平方米</w:t>
      </w:r>
      <w:r>
        <w:rPr>
          <w:rFonts w:ascii="Times New Roman" w:hAnsi="Times New Roman" w:eastAsia="仿宋" w:cs="Times New Roman"/>
          <w:sz w:val="32"/>
          <w:szCs w:val="32"/>
        </w:rPr>
        <w:t>；</w:t>
      </w:r>
      <w:r>
        <w:rPr>
          <w:rFonts w:hint="eastAsia" w:ascii="Times New Roman" w:hAnsi="Times New Roman" w:eastAsia="仿宋" w:cs="Times New Roman"/>
          <w:sz w:val="32"/>
          <w:szCs w:val="32"/>
        </w:rPr>
        <w:t>主要建设内容包括土建安装、给排水、电气照明、弱电暖通、景观绿化等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302" w:author="null" w:date="2021-11-24T20:14:20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根据项</w:t>
      </w:r>
      <w:r>
        <w:rPr>
          <w:rFonts w:hint="eastAsia" w:ascii="仿宋" w:hAnsi="仿宋" w:eastAsia="仿宋" w:cs="仿宋"/>
          <w:sz w:val="32"/>
          <w:szCs w:val="32"/>
        </w:rPr>
        <w:t>目概算批复，本项目总投资概算59,376.40万元，其中工程费用18,602.82万，工程建设其他费用40,154.44万元（含建设用地费38,119.21万元），预备费619.14万元。本项目分年投资计划如下：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6"/>
        <w:gridCol w:w="1545"/>
        <w:gridCol w:w="1413"/>
        <w:gridCol w:w="1282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81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项目建设资金使用情况</w:t>
            </w:r>
          </w:p>
        </w:tc>
        <w:tc>
          <w:tcPr>
            <w:tcW w:w="906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以前年度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752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81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工程建安费用</w:t>
            </w:r>
          </w:p>
        </w:tc>
        <w:tc>
          <w:tcPr>
            <w:tcW w:w="9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3,689.03</w:t>
            </w: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12,669.20</w:t>
            </w:r>
          </w:p>
        </w:tc>
        <w:tc>
          <w:tcPr>
            <w:tcW w:w="7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2,244.59</w:t>
            </w:r>
          </w:p>
        </w:tc>
        <w:tc>
          <w:tcPr>
            <w:tcW w:w="8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18,602.82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81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工程建设其他费用</w:t>
            </w:r>
          </w:p>
        </w:tc>
        <w:tc>
          <w:tcPr>
            <w:tcW w:w="9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19,676.62</w:t>
            </w: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17,116.65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3,361.17</w:t>
            </w:r>
          </w:p>
        </w:tc>
        <w:tc>
          <w:tcPr>
            <w:tcW w:w="8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40,154.44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81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基本预备费</w:t>
            </w:r>
          </w:p>
        </w:tc>
        <w:tc>
          <w:tcPr>
            <w:tcW w:w="90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del w:id="303" w:author="陈素彬" w:date="2021-11-22T09:17:53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530.69</w:t>
            </w:r>
          </w:p>
        </w:tc>
        <w:tc>
          <w:tcPr>
            <w:tcW w:w="75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88.45</w:t>
            </w:r>
          </w:p>
        </w:tc>
        <w:tc>
          <w:tcPr>
            <w:tcW w:w="8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619.14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81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90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23,365.65</w:t>
            </w: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30,316.54</w:t>
            </w:r>
          </w:p>
        </w:tc>
        <w:tc>
          <w:tcPr>
            <w:tcW w:w="75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5,694.21</w:t>
            </w:r>
          </w:p>
        </w:tc>
        <w:tc>
          <w:tcPr>
            <w:tcW w:w="829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59,376.40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del w:id="304" w:author="null" w:date="2021-11-24T20:14:25Z">
        <w:r>
          <w:rPr>
            <w:rFonts w:hint="eastAsia" w:ascii="Times New Roman" w:hAnsi="Times New Roman" w:eastAsia="仿宋" w:cs="Times New Roman"/>
            <w:sz w:val="32"/>
            <w:szCs w:val="32"/>
          </w:rPr>
          <w:delText>本</w:delText>
        </w:r>
      </w:del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福州市财政及医院自筹</w:t>
      </w: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,376.40万元，剩余资金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744"/>
        <w:gridCol w:w="1739"/>
        <w:gridCol w:w="1537"/>
        <w:gridCol w:w="1512"/>
        <w:gridCol w:w="1359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tblHeader/>
          <w:jc w:val="center"/>
        </w:trPr>
        <w:tc>
          <w:tcPr>
            <w:tcW w:w="443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34" w:type="pc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91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以前年度</w:t>
            </w:r>
          </w:p>
        </w:tc>
        <w:tc>
          <w:tcPr>
            <w:tcW w:w="899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2021年</w:t>
            </w:r>
          </w:p>
        </w:tc>
        <w:tc>
          <w:tcPr>
            <w:tcW w:w="80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2022年</w:t>
            </w:r>
          </w:p>
        </w:tc>
        <w:tc>
          <w:tcPr>
            <w:tcW w:w="899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43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1</w:t>
            </w:r>
          </w:p>
        </w:tc>
        <w:tc>
          <w:tcPr>
            <w:tcW w:w="1034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福州市财政</w:t>
            </w:r>
          </w:p>
        </w:tc>
        <w:tc>
          <w:tcPr>
            <w:tcW w:w="9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22,634.28</w:t>
            </w:r>
          </w:p>
        </w:tc>
        <w:tc>
          <w:tcPr>
            <w:tcW w:w="8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25,116.49</w:t>
            </w:r>
          </w:p>
        </w:tc>
        <w:tc>
          <w:tcPr>
            <w:tcW w:w="8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3,600.00</w:t>
            </w:r>
          </w:p>
        </w:tc>
        <w:tc>
          <w:tcPr>
            <w:tcW w:w="8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51,350.77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43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2</w:t>
            </w:r>
          </w:p>
        </w:tc>
        <w:tc>
          <w:tcPr>
            <w:tcW w:w="1034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仿宋" w:hAnsi="仿宋" w:eastAsia="仿宋" w:cs="仿宋"/>
                <w:b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医院自筹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742.98</w:t>
            </w:r>
          </w:p>
        </w:tc>
        <w:tc>
          <w:tcPr>
            <w:tcW w:w="8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3,782.65</w:t>
            </w:r>
          </w:p>
        </w:tc>
        <w:tc>
          <w:tcPr>
            <w:tcW w:w="8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500.00</w:t>
            </w:r>
          </w:p>
        </w:tc>
        <w:tc>
          <w:tcPr>
            <w:tcW w:w="89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5,025.63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43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3</w:t>
            </w:r>
          </w:p>
        </w:tc>
        <w:tc>
          <w:tcPr>
            <w:tcW w:w="1034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仿宋" w:hAnsi="仿宋" w:eastAsia="仿宋" w:cs="仿宋"/>
                <w:b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91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89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8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43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w w:val="105"/>
                <w:kern w:val="0"/>
                <w:sz w:val="24"/>
                <w:szCs w:val="24"/>
              </w:rPr>
            </w:pPr>
          </w:p>
        </w:tc>
        <w:tc>
          <w:tcPr>
            <w:tcW w:w="1034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合计：</w:t>
            </w:r>
          </w:p>
        </w:tc>
        <w:tc>
          <w:tcPr>
            <w:tcW w:w="9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tLeast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23,377.26</w:t>
            </w:r>
          </w:p>
        </w:tc>
        <w:tc>
          <w:tcPr>
            <w:tcW w:w="8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31,899.14</w:t>
            </w:r>
          </w:p>
        </w:tc>
        <w:tc>
          <w:tcPr>
            <w:tcW w:w="8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4,100.00</w:t>
            </w:r>
          </w:p>
        </w:tc>
        <w:tc>
          <w:tcPr>
            <w:tcW w:w="89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59,376.40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305" w:author="null" w:date="2021-11-24T20:15:07Z">
          <w:pPr>
            <w:pStyle w:val="6"/>
            <w:spacing w:before="156" w:line="360" w:lineRule="auto"/>
            <w:ind w:firstLine="640" w:firstLineChars="200"/>
          </w:pPr>
        </w:pPrChange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306" w:author="null" w:date="2021-11-24T20:15:07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307" w:author="null" w:date="2021-11-24T20:15:07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本项目在专项债券存续期间</w:t>
      </w:r>
      <w:del w:id="308" w:author="null" w:date="2021-11-24T20:14:52Z">
        <w:r>
          <w:rPr>
            <w:rFonts w:hint="eastAsia" w:ascii="仿宋" w:hAnsi="仿宋" w:eastAsia="仿宋" w:cs="仿宋"/>
            <w:sz w:val="32"/>
            <w:szCs w:val="32"/>
          </w:rPr>
          <w:delText>内</w:delText>
        </w:r>
      </w:del>
      <w:r>
        <w:rPr>
          <w:rFonts w:ascii="Times New Roman" w:hAnsi="Times New Roman" w:eastAsia="仿宋" w:cs="Times New Roman"/>
          <w:sz w:val="32"/>
          <w:szCs w:val="32"/>
        </w:rPr>
        <w:t>收入主要由</w:t>
      </w:r>
      <w:r>
        <w:rPr>
          <w:rFonts w:hint="eastAsia" w:ascii="Times New Roman" w:hAnsi="Times New Roman" w:eastAsia="仿宋" w:cs="Times New Roman"/>
          <w:sz w:val="32"/>
          <w:szCs w:val="32"/>
        </w:rPr>
        <w:t>门诊收入和住院收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</w:rPr>
        <w:t>入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组成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。经测算，债券存续期内，本项目将产生净收益</w:t>
      </w:r>
      <w:r>
        <w:rPr>
          <w:rFonts w:ascii="仿宋" w:hAnsi="仿宋" w:eastAsia="仿宋" w:cs="仿宋"/>
          <w:sz w:val="32"/>
          <w:szCs w:val="32"/>
          <w:highlight w:val="none"/>
        </w:rPr>
        <w:t>16,640.87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万元，可覆盖债券存续期间各年</w:t>
      </w:r>
      <w:del w:id="309" w:author="陈素彬" w:date="2021-11-22T09:04:07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</w:t>
      </w:r>
      <w:r>
        <w:rPr>
          <w:rFonts w:ascii="仿宋" w:hAnsi="仿宋" w:eastAsia="仿宋" w:cs="仿宋"/>
          <w:sz w:val="32"/>
          <w:szCs w:val="32"/>
          <w:highlight w:val="none"/>
        </w:rPr>
        <w:t>11,339.87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万元期末结余。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310" w:author="null" w:date="2021-11-24T20:15:07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pStyle w:val="2"/>
        <w:spacing w:line="64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  <w:pPrChange w:id="311" w:author="null" w:date="2021-11-24T20:15:07Z">
          <w:pPr>
            <w:pStyle w:val="2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本次拟调整20年期专项债券资金3,000.00万元至本项目使用，调整债券利率3.83%，每半年付息一次，到期还本。</w:t>
      </w:r>
    </w:p>
    <w:p>
      <w:pPr>
        <w:spacing w:line="640" w:lineRule="exact"/>
        <w:ind w:firstLine="0" w:firstLineChars="0"/>
        <w:rPr>
          <w:rFonts w:ascii="仿宋" w:hAnsi="仿宋" w:eastAsia="仿宋" w:cs="仿宋"/>
          <w:sz w:val="32"/>
          <w:szCs w:val="32"/>
        </w:rPr>
        <w:pPrChange w:id="312" w:author="null" w:date="2021-11-24T20:15:09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据此测算，本项目全生命周期内还本付息情况如下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861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  <w:tblPrChange w:id="313" w:author="null" w:date="2021-11-24T20:15:24Z">
          <w:tblPr>
            <w:tblStyle w:val="14"/>
            <w:tblW w:w="8619" w:type="dxa"/>
            <w:jc w:val="center"/>
            <w:tblLayout w:type="autofit"/>
            <w:tblCellMar>
              <w:top w:w="0" w:type="dxa"/>
              <w:left w:w="57" w:type="dxa"/>
              <w:bottom w:w="0" w:type="dxa"/>
              <w:right w:w="57" w:type="dxa"/>
            </w:tblCellMar>
          </w:tblPr>
        </w:tblPrChange>
      </w:tblPr>
      <w:tblGrid>
        <w:gridCol w:w="895"/>
        <w:gridCol w:w="1256"/>
        <w:gridCol w:w="1492"/>
        <w:gridCol w:w="1350"/>
        <w:gridCol w:w="1216"/>
        <w:gridCol w:w="1138"/>
        <w:gridCol w:w="1272"/>
        <w:tblGridChange w:id="314">
          <w:tblGrid>
            <w:gridCol w:w="895"/>
            <w:gridCol w:w="1256"/>
            <w:gridCol w:w="1492"/>
            <w:gridCol w:w="1492"/>
            <w:gridCol w:w="1074"/>
            <w:gridCol w:w="1138"/>
            <w:gridCol w:w="1272"/>
          </w:tblGrid>
        </w:tblGridChange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15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tblHeader/>
          <w:jc w:val="center"/>
          <w:trPrChange w:id="315" w:author="null" w:date="2021-11-24T20:15:24Z">
            <w:trPr>
              <w:trHeight w:val="289" w:hRule="atLeast"/>
              <w:tblHeader/>
              <w:jc w:val="center"/>
            </w:trPr>
          </w:trPrChange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16" w:author="null" w:date="2021-11-24T20:15:24Z">
              <w:tcPr>
                <w:tcW w:w="89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年份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17" w:author="null" w:date="2021-11-24T20:15:24Z">
              <w:tcPr>
                <w:tcW w:w="1256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期初本金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18" w:author="null" w:date="2021-11-24T20:15:24Z">
              <w:tcPr>
                <w:tcW w:w="1492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当年新增</w:t>
            </w:r>
            <w:ins w:id="319" w:author="null" w:date="2021-11-24T20:15:14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/>
                </w:rPr>
                <w:t xml:space="preserve"> </w:t>
              </w:r>
            </w:ins>
            <w:ins w:id="320" w:author="null" w:date="2021-11-24T20:15:15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本金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21" w:author="null" w:date="2021-11-24T20:15:24Z">
              <w:tcPr>
                <w:tcW w:w="1492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当年应付</w:t>
            </w:r>
            <w:ins w:id="322" w:author="null" w:date="2021-11-24T20:15:18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/>
                </w:rPr>
                <w:t xml:space="preserve"> 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本金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23" w:author="null" w:date="2021-11-24T20:15:24Z">
              <w:tcPr>
                <w:tcW w:w="1074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期末本金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24" w:author="null" w:date="2021-11-24T20:15:24Z">
              <w:tcPr>
                <w:tcW w:w="1138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当年应付利息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25" w:author="null" w:date="2021-11-24T20:15:24Z">
              <w:tcPr>
                <w:tcW w:w="1272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当年还本付息合计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26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26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27" w:author="null" w:date="2021-11-24T20:15:24Z">
              <w:tcPr>
                <w:tcW w:w="895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2021年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28" w:author="null" w:date="2021-11-24T20:15:24Z">
              <w:tcPr>
                <w:tcW w:w="1256" w:type="dxa"/>
                <w:tc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29" w:author="null" w:date="2021-11-24T20:15:24Z">
              <w:tcPr>
                <w:tcW w:w="1492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30" w:author="null" w:date="2021-11-24T20:15:24Z">
              <w:tcPr>
                <w:tcW w:w="1492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31" w:author="null" w:date="2021-11-24T20:15:24Z">
              <w:tcPr>
                <w:tcW w:w="1074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32" w:author="null" w:date="2021-11-24T20:15:24Z">
              <w:tcPr>
                <w:tcW w:w="1138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57.45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33" w:author="null" w:date="2021-11-24T20:15:24Z">
              <w:tcPr>
                <w:tcW w:w="1272" w:type="dxa"/>
                <w:tcBorders>
                  <w:top w:val="single" w:color="auto" w:sz="4" w:space="0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57.45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34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34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35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2022年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36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37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38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39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40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41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42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42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43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2023年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44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45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46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47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48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49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50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50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51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2024年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52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53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54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55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56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57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58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58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59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2025年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60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61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62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63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64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65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66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66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67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2026年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68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69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70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71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72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73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74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74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75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2027年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76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77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78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79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80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81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82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82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83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2028年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84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85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86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87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88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89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90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90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91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2029年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92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93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94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95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96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97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398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398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399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2030年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00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01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02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03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04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05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06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06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07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2031年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08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09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10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11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12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13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14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14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15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2032年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16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17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18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19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20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21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22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22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23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2033年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24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25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26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27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28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29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30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30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31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2034年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32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33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34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35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36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37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38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38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39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2035年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40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41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42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43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44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45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46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46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47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2036年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48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49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50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51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52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53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54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54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55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2037年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56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57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58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59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60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61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62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62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63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2038年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64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65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66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67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68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69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70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70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71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2039年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72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73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74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75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76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77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78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78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79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2040年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80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81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82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83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84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85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86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86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87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2041年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88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89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90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91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92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57.45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93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3,057.45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  <w:tblPrExChange w:id="494" w:author="null" w:date="2021-11-24T20:15:24Z">
            <w:tblPrEx>
              <w:tblCellMar>
                <w:top w:w="0" w:type="dxa"/>
                <w:left w:w="57" w:type="dxa"/>
                <w:bottom w:w="0" w:type="dxa"/>
                <w:right w:w="57" w:type="dxa"/>
              </w:tblCellMar>
            </w:tblPrEx>
          </w:tblPrExChange>
        </w:tblPrEx>
        <w:trPr>
          <w:trHeight w:val="289" w:hRule="atLeast"/>
          <w:jc w:val="center"/>
          <w:trPrChange w:id="494" w:author="null" w:date="2021-11-24T20:15:24Z">
            <w:trPr>
              <w:trHeight w:val="289" w:hRule="atLeast"/>
              <w:jc w:val="center"/>
            </w:trPr>
          </w:trPrChange>
        </w:trPr>
        <w:tc>
          <w:tcPr>
            <w:tcW w:w="8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95" w:author="null" w:date="2021-11-24T20:15:24Z">
              <w:tcPr>
                <w:tcW w:w="895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2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96" w:author="null" w:date="2021-11-24T20:15:24Z">
              <w:tcPr>
                <w:tcW w:w="1256" w:type="dxa"/>
                <w:tcBorders>
                  <w:top w:val="nil"/>
                  <w:left w:val="single" w:color="auto" w:sz="4" w:space="0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97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98" w:author="null" w:date="2021-11-24T20:15:24Z">
              <w:tcPr>
                <w:tcW w:w="149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2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499" w:author="null" w:date="2021-11-24T20:15:24Z">
              <w:tcPr>
                <w:tcW w:w="1074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500" w:author="null" w:date="2021-11-24T20:15:24Z">
              <w:tcPr>
                <w:tcW w:w="1138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2,298.00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tcPrChange w:id="501" w:author="null" w:date="2021-11-24T20:15:24Z">
              <w:tcPr>
                <w:tcW w:w="1272" w:type="dxa"/>
                <w:tcBorders>
                  <w:top w:val="nil"/>
                  <w:left w:val="nil"/>
                  <w:bottom w:val="single" w:color="auto" w:sz="4" w:space="0"/>
                  <w:right w:val="single" w:color="auto" w:sz="4" w:space="0"/>
                </w:tcBorders>
                <w:shd w:val="clear" w:color="auto" w:fill="auto"/>
                <w:noWrap/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5,298.00</w:t>
            </w:r>
          </w:p>
        </w:tc>
      </w:tr>
    </w:tbl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502" w:author="null" w:date="2021-11-24T20:15:42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28"/>
          <w:szCs w:val="28"/>
        </w:rPr>
        <w:pPrChange w:id="503" w:author="null" w:date="2021-11-24T20:15:42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根据项目产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生的现金流收入与资金使用计划分析结果，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本项目本息覆盖倍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数为3.14倍。项目收益可以覆盖融资成本，债券资金偿还安全度较高。</w:t>
      </w:r>
    </w:p>
    <w:p>
      <w:pPr>
        <w:pStyle w:val="4"/>
        <w:spacing w:line="640" w:lineRule="exact"/>
        <w:ind w:firstLine="640" w:firstLineChars="200"/>
        <w:pPrChange w:id="504" w:author="null" w:date="2021-11-24T20:15:58Z">
          <w:pPr>
            <w:pStyle w:val="4"/>
          </w:pPr>
        </w:pPrChange>
      </w:pPr>
      <w:r>
        <w:rPr>
          <w:rFonts w:hint="eastAsia"/>
        </w:rPr>
        <w:t>（九）福州市第一医院门诊医技综合楼</w:t>
      </w:r>
      <w:r>
        <w:t>项目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505" w:author="null" w:date="2021-11-24T20:15:58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本项目新建门诊医技综合楼总建筑面积</w:t>
      </w:r>
      <w:del w:id="506" w:author="null" w:date="2021-11-24T20:16:22Z">
        <w:r>
          <w:rPr>
            <w:rFonts w:hint="eastAsia" w:ascii="仿宋" w:hAnsi="仿宋" w:eastAsia="仿宋" w:cs="仿宋"/>
            <w:sz w:val="32"/>
            <w:szCs w:val="32"/>
          </w:rPr>
          <w:delText>总建筑面积</w:delText>
        </w:r>
      </w:del>
      <w:r>
        <w:rPr>
          <w:rFonts w:hint="eastAsia" w:ascii="仿宋" w:hAnsi="仿宋" w:eastAsia="仿宋" w:cs="仿宋"/>
          <w:sz w:val="32"/>
          <w:szCs w:val="32"/>
        </w:rPr>
        <w:t>61210.41平方米（其中地上建筑面积37516.71平方米，地下建筑面积23693.7平方米）；新建变配电房，建筑面积480平方米；新建连廊，建筑面积286平方米；主要建设内容包括土建安装、装饰装修、电气照明、给排水、弱电暖通、景观绿化等。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507" w:author="null" w:date="2021-11-24T20:15:58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根据项目概算批复，本项目总投资61,433.69万元，其中建安工程费53,726.73万元，工程建设其他费5,917.63万元（无建设用地费），预备费1,789.33万元。本项目分年投资计划如下：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p>
      <w:pPr>
        <w:pStyle w:val="2"/>
        <w:rPr>
          <w:rFonts w:hint="eastAsia"/>
        </w:rPr>
      </w:pP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6"/>
        <w:gridCol w:w="1340"/>
        <w:gridCol w:w="1340"/>
        <w:gridCol w:w="1783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4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项目建设资金使用情况</w:t>
            </w:r>
          </w:p>
        </w:tc>
        <w:tc>
          <w:tcPr>
            <w:tcW w:w="786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786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1046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2023年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val="en-US" w:eastAsia="zh-CN" w:bidi="ar"/>
              </w:rPr>
              <w:t>及以后</w:t>
            </w:r>
          </w:p>
        </w:tc>
        <w:tc>
          <w:tcPr>
            <w:tcW w:w="786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lang w:bidi="ar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4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工程建安费用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12,594.11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21,937.40</w:t>
            </w:r>
          </w:p>
        </w:tc>
        <w:tc>
          <w:tcPr>
            <w:tcW w:w="10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,195.22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53,726.73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4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工程建设其他费用</w:t>
            </w:r>
          </w:p>
        </w:tc>
        <w:tc>
          <w:tcPr>
            <w:tcW w:w="7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1,509.36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1,889.26</w:t>
            </w:r>
          </w:p>
        </w:tc>
        <w:tc>
          <w:tcPr>
            <w:tcW w:w="10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2,519.01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5,917.63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4" w:type="pct"/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基本预备费</w:t>
            </w:r>
          </w:p>
        </w:tc>
        <w:tc>
          <w:tcPr>
            <w:tcW w:w="7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189.33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800.00</w:t>
            </w:r>
          </w:p>
        </w:tc>
        <w:tc>
          <w:tcPr>
            <w:tcW w:w="104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800.00</w:t>
            </w:r>
          </w:p>
        </w:tc>
        <w:tc>
          <w:tcPr>
            <w:tcW w:w="7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1,789.33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94" w:type="pct"/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14,292.80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24,626.66</w:t>
            </w:r>
          </w:p>
        </w:tc>
        <w:tc>
          <w:tcPr>
            <w:tcW w:w="10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,514.23</w:t>
            </w:r>
          </w:p>
        </w:tc>
        <w:tc>
          <w:tcPr>
            <w:tcW w:w="7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61,433.69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del w:id="508" w:author="null" w:date="2021-11-24T20:16:43Z">
        <w:r>
          <w:rPr>
            <w:rFonts w:hint="eastAsia" w:ascii="Times New Roman" w:hAnsi="Times New Roman" w:eastAsia="仿宋" w:cs="Times New Roman"/>
            <w:sz w:val="32"/>
            <w:szCs w:val="32"/>
          </w:rPr>
          <w:delText>本</w:delText>
        </w:r>
      </w:del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上级财政补助及医院自筹58</w:t>
      </w:r>
      <w:r>
        <w:rPr>
          <w:rFonts w:hint="eastAsia" w:ascii="仿宋" w:hAnsi="仿宋" w:eastAsia="仿宋" w:cs="仿宋"/>
          <w:sz w:val="32"/>
          <w:szCs w:val="32"/>
        </w:rPr>
        <w:t>,433.69万元，剩余资金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769"/>
        <w:gridCol w:w="1400"/>
        <w:gridCol w:w="1559"/>
        <w:gridCol w:w="1559"/>
        <w:gridCol w:w="155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tblHeader/>
          <w:jc w:val="center"/>
        </w:trPr>
        <w:tc>
          <w:tcPr>
            <w:tcW w:w="458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833" w:type="pc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927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2021年</w:t>
            </w:r>
          </w:p>
        </w:tc>
        <w:tc>
          <w:tcPr>
            <w:tcW w:w="927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2022年</w:t>
            </w:r>
          </w:p>
        </w:tc>
        <w:tc>
          <w:tcPr>
            <w:tcW w:w="927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2023年</w:t>
            </w:r>
          </w:p>
        </w:tc>
        <w:tc>
          <w:tcPr>
            <w:tcW w:w="927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58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1</w:t>
            </w:r>
          </w:p>
        </w:tc>
        <w:tc>
          <w:tcPr>
            <w:tcW w:w="833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中央专项</w:t>
            </w:r>
          </w:p>
        </w:tc>
        <w:tc>
          <w:tcPr>
            <w:tcW w:w="9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14,000.00</w:t>
            </w:r>
          </w:p>
        </w:tc>
        <w:tc>
          <w:tcPr>
            <w:tcW w:w="9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24,000.00</w:t>
            </w:r>
          </w:p>
        </w:tc>
        <w:tc>
          <w:tcPr>
            <w:tcW w:w="9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19,000.00</w:t>
            </w:r>
          </w:p>
        </w:tc>
        <w:tc>
          <w:tcPr>
            <w:tcW w:w="9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57,000.00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58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2</w:t>
            </w:r>
          </w:p>
        </w:tc>
        <w:tc>
          <w:tcPr>
            <w:tcW w:w="833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仿宋" w:hAnsi="仿宋" w:eastAsia="仿宋" w:cs="仿宋"/>
                <w:b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医院自筹</w:t>
            </w: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292.80</w:t>
            </w:r>
          </w:p>
        </w:tc>
        <w:tc>
          <w:tcPr>
            <w:tcW w:w="9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626.66</w:t>
            </w:r>
          </w:p>
        </w:tc>
        <w:tc>
          <w:tcPr>
            <w:tcW w:w="9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514.23</w:t>
            </w:r>
          </w:p>
        </w:tc>
        <w:tc>
          <w:tcPr>
            <w:tcW w:w="9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1,433.69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58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3</w:t>
            </w:r>
          </w:p>
        </w:tc>
        <w:tc>
          <w:tcPr>
            <w:tcW w:w="833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tLeast"/>
              <w:jc w:val="left"/>
              <w:textAlignment w:val="center"/>
              <w:rPr>
                <w:rFonts w:ascii="仿宋" w:hAnsi="仿宋" w:eastAsia="仿宋" w:cs="仿宋"/>
                <w:b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9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9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del w:id="509" w:author="陈素彬" w:date="2021-11-22T09:20:06Z">
              <w:r>
                <w:rPr>
                  <w:rFonts w:hint="eastAsia" w:ascii="仿宋" w:hAnsi="仿宋" w:eastAsia="仿宋" w:cs="仿宋"/>
                  <w:bCs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9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del w:id="510" w:author="陈素彬" w:date="2021-11-22T09:20:06Z">
              <w:r>
                <w:rPr>
                  <w:rFonts w:hint="eastAsia" w:ascii="仿宋" w:hAnsi="仿宋" w:eastAsia="仿宋" w:cs="仿宋"/>
                  <w:bCs/>
                  <w:color w:val="000000"/>
                  <w:kern w:val="0"/>
                  <w:sz w:val="24"/>
                  <w:szCs w:val="24"/>
                </w:rPr>
                <w:delText>/</w:delText>
              </w:r>
            </w:del>
          </w:p>
        </w:tc>
        <w:tc>
          <w:tcPr>
            <w:tcW w:w="9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3,000.00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458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w w:val="105"/>
                <w:kern w:val="0"/>
                <w:sz w:val="24"/>
                <w:szCs w:val="24"/>
              </w:rPr>
            </w:pPr>
          </w:p>
        </w:tc>
        <w:tc>
          <w:tcPr>
            <w:tcW w:w="833" w:type="pct"/>
            <w:shd w:val="clear" w:color="000000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w w:val="105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kern w:val="0"/>
                <w:sz w:val="24"/>
                <w:szCs w:val="24"/>
              </w:rPr>
              <w:t>合计：</w:t>
            </w:r>
          </w:p>
        </w:tc>
        <w:tc>
          <w:tcPr>
            <w:tcW w:w="9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17,292.80</w:t>
            </w:r>
          </w:p>
        </w:tc>
        <w:tc>
          <w:tcPr>
            <w:tcW w:w="92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24,626.66</w:t>
            </w:r>
          </w:p>
        </w:tc>
        <w:tc>
          <w:tcPr>
            <w:tcW w:w="9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19,514.23</w:t>
            </w:r>
          </w:p>
        </w:tc>
        <w:tc>
          <w:tcPr>
            <w:tcW w:w="9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</w:rPr>
              <w:t>61,433.69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511" w:author="null" w:date="2021-11-24T20:17:06Z">
          <w:pPr>
            <w:pStyle w:val="6"/>
            <w:spacing w:before="156" w:line="360" w:lineRule="auto"/>
            <w:ind w:firstLine="640" w:firstLineChars="200"/>
          </w:pPr>
        </w:pPrChange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512" w:author="null" w:date="2021-11-24T20:17:06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513" w:author="null" w:date="2021-11-24T20:17:06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本项目在专项债券存续期间内</w:t>
      </w:r>
      <w:r>
        <w:rPr>
          <w:rFonts w:ascii="Times New Roman" w:hAnsi="Times New Roman" w:eastAsia="仿宋" w:cs="Times New Roman"/>
          <w:sz w:val="32"/>
          <w:szCs w:val="32"/>
        </w:rPr>
        <w:t>收入主要由</w:t>
      </w:r>
      <w:r>
        <w:rPr>
          <w:rFonts w:hint="eastAsia" w:ascii="Times New Roman" w:hAnsi="Times New Roman" w:eastAsia="仿宋" w:cs="Times New Roman"/>
          <w:sz w:val="32"/>
          <w:szCs w:val="32"/>
        </w:rPr>
        <w:t>门诊收入</w:t>
      </w:r>
      <w:r>
        <w:rPr>
          <w:rFonts w:ascii="Times New Roman" w:hAnsi="Times New Roman" w:eastAsia="仿宋" w:cs="Times New Roman"/>
          <w:sz w:val="32"/>
          <w:szCs w:val="32"/>
        </w:rPr>
        <w:t>组成</w:t>
      </w:r>
      <w:r>
        <w:rPr>
          <w:rFonts w:hint="eastAsia" w:ascii="仿宋" w:hAnsi="仿宋" w:eastAsia="仿宋" w:cs="仿宋"/>
          <w:sz w:val="32"/>
          <w:szCs w:val="32"/>
        </w:rPr>
        <w:t>。经测算，债券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存续期内，本项目将产生净收益</w:t>
      </w:r>
      <w:r>
        <w:rPr>
          <w:rFonts w:ascii="仿宋" w:hAnsi="仿宋" w:eastAsia="仿宋" w:cs="仿宋"/>
          <w:sz w:val="32"/>
          <w:szCs w:val="32"/>
          <w:highlight w:val="none"/>
        </w:rPr>
        <w:t>6,806.65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万元，可覆盖债券存续期间各年</w:t>
      </w:r>
      <w:del w:id="514" w:author="陈素彬" w:date="2021-11-22T09:04:08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</w:t>
      </w:r>
      <w:r>
        <w:rPr>
          <w:rFonts w:ascii="仿宋" w:hAnsi="仿宋" w:eastAsia="仿宋" w:cs="仿宋"/>
          <w:sz w:val="32"/>
          <w:szCs w:val="32"/>
          <w:highlight w:val="none"/>
        </w:rPr>
        <w:t>1,505.65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万元期末结余。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515" w:author="null" w:date="2021-11-24T20:17:06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pStyle w:val="2"/>
        <w:spacing w:line="64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  <w:pPrChange w:id="516" w:author="null" w:date="2021-11-24T20:17:06Z">
          <w:pPr>
            <w:pStyle w:val="2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本次拟调整20年期专项债券资金3,000.00万元至本项目使用，调整债券利率3.83%，每半年付息一次，到期还本。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517" w:author="null" w:date="2021-11-24T20:17:06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据此测算，本项目全生命周期内还本付息情况如下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8607" w:type="dxa"/>
        <w:jc w:val="center"/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914"/>
        <w:gridCol w:w="1103"/>
        <w:gridCol w:w="1492"/>
        <w:gridCol w:w="1492"/>
        <w:gridCol w:w="1010"/>
        <w:gridCol w:w="1167"/>
        <w:gridCol w:w="1429"/>
      </w:tblGrid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tblHeader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年份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期初本金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当年新增本金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当年应付本金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期末本金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当年应付利息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当年还本付息合计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2021年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57.45</w:t>
            </w:r>
          </w:p>
        </w:tc>
        <w:tc>
          <w:tcPr>
            <w:tcW w:w="14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57.45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2022年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2023年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2024年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2025年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2026年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2027年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2028年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2029年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2030年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2031年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2032年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2033年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2034年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2035年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2036年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2037年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2038年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2039年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2040年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114.90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2041年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57.45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3,057.45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3,000.00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2,298.00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5,298.00</w:t>
            </w:r>
          </w:p>
        </w:tc>
      </w:tr>
    </w:tbl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518" w:author="null" w:date="2021-11-24T20:17:32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  <w:rPrChange w:id="520" w:author="null" w:date="2021-11-24T20:17:39Z">
            <w:rPr>
              <w:rFonts w:ascii="仿宋" w:hAnsi="仿宋" w:eastAsia="仿宋" w:cs="仿宋"/>
              <w:sz w:val="28"/>
              <w:szCs w:val="28"/>
            </w:rPr>
          </w:rPrChange>
        </w:rPr>
        <w:pPrChange w:id="519" w:author="null" w:date="2021-11-24T20:17:32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根据项目产生的现金流收入与资金使用计划分析结果，</w:t>
      </w:r>
      <w:r>
        <w:rPr>
          <w:rFonts w:ascii="Times New Roman" w:hAnsi="Times New Roman" w:eastAsia="仿宋" w:cs="Times New Roman"/>
          <w:sz w:val="32"/>
          <w:szCs w:val="32"/>
        </w:rPr>
        <w:t>本项目本息覆盖倍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数为1.28倍</w:t>
      </w:r>
      <w:r>
        <w:rPr>
          <w:rFonts w:hint="eastAsia" w:ascii="仿宋" w:hAnsi="仿宋" w:eastAsia="仿宋" w:cs="仿宋"/>
          <w:sz w:val="32"/>
          <w:szCs w:val="32"/>
        </w:rPr>
        <w:t>。项目收益可以覆盖融资成本，债券资金偿还安全度较高。</w:t>
      </w:r>
    </w:p>
    <w:p>
      <w:pPr>
        <w:pStyle w:val="4"/>
        <w:ind w:firstLine="640" w:firstLineChars="200"/>
        <w:pPrChange w:id="521" w:author="null" w:date="2021-11-24T20:17:47Z">
          <w:pPr>
            <w:pStyle w:val="4"/>
          </w:pPr>
        </w:pPrChange>
      </w:pPr>
      <w:r>
        <w:rPr>
          <w:rFonts w:hint="eastAsia"/>
        </w:rPr>
        <w:t>（十）福州市飞凤山水厂扩建及深度处理工程</w:t>
      </w:r>
      <w:r>
        <w:t>项目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522" w:author="null" w:date="2021-11-24T20:18:02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  <w:pPrChange w:id="523" w:author="null" w:date="2021-11-24T20:18:02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本项目总建设规模为30万m³/d，其中常规工艺扩建工程设计规模为15万m³/d，扩建后总规模为30万m³/d，并新建规模30万m³/d的预处理及深度处理工艺。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主要建设内容包括：</w:t>
      </w:r>
      <w:r>
        <w:rPr>
          <w:rFonts w:hint="eastAsia" w:ascii="仿宋" w:hAnsi="仿宋" w:eastAsia="仿宋" w:cs="仿宋"/>
          <w:sz w:val="32"/>
          <w:szCs w:val="32"/>
        </w:rPr>
        <w:t>（1）新建15万m³/d沉清池一座、V型滤池一座;（2）新建30万m³/d预臭氧接触池1座、滤后水提升泵房1座、深度处理综合池1座、深度处理回用水池1座、臭氧制备间1座;（3）新建配电间1座、浓缩池1座、机修间及活性炭仓库1座;（4）现状取水泵房、二级泵房、加药间、污泥提升泵房、脱水机房增加设备，总规模达30万m³/d。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524" w:author="null" w:date="2021-11-24T20:18:02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根据可研报告，本</w:t>
      </w:r>
      <w:r>
        <w:rPr>
          <w:rFonts w:hint="eastAsia" w:ascii="仿宋" w:hAnsi="仿宋" w:eastAsia="仿宋" w:cs="仿宋"/>
          <w:sz w:val="32"/>
          <w:szCs w:val="32"/>
        </w:rPr>
        <w:t>项目建设投资36,040.98万元，其中工程费29,574.72万元，工程建设其他费用3,082.68万元，基本预备费1,632.87万元，建设期利息1,629.35万元，铺底流动资金121.36万元。本项目扣除建设期利息后的静态总投资为34,411.63万元，根据项目现有银行融资情况，估算建设期利息总额为932.99万元，调整后项目总投资为35,344.62万元。</w:t>
      </w:r>
      <w:r>
        <w:rPr>
          <w:rFonts w:hint="eastAsia" w:ascii="仿宋" w:hAnsi="仿宋" w:eastAsia="仿宋" w:cs="仿宋"/>
          <w:bCs/>
          <w:sz w:val="32"/>
          <w:szCs w:val="32"/>
        </w:rPr>
        <w:t>本项目具体分年投资计划如下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tbl>
      <w:tblPr>
        <w:tblStyle w:val="24"/>
        <w:tblW w:w="55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2160"/>
        <w:gridCol w:w="1303"/>
        <w:gridCol w:w="1437"/>
        <w:gridCol w:w="1437"/>
        <w:gridCol w:w="1037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tblHeader/>
          <w:jc w:val="center"/>
        </w:trPr>
        <w:tc>
          <w:tcPr>
            <w:tcW w:w="335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144" w:type="pc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项目</w:t>
            </w:r>
          </w:p>
        </w:tc>
        <w:tc>
          <w:tcPr>
            <w:tcW w:w="690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以前年度</w:t>
            </w:r>
          </w:p>
        </w:tc>
        <w:tc>
          <w:tcPr>
            <w:tcW w:w="761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2021年</w:t>
            </w:r>
          </w:p>
        </w:tc>
        <w:tc>
          <w:tcPr>
            <w:tcW w:w="761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2022年</w:t>
            </w:r>
          </w:p>
        </w:tc>
        <w:tc>
          <w:tcPr>
            <w:tcW w:w="549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2023年</w:t>
            </w:r>
          </w:p>
        </w:tc>
        <w:tc>
          <w:tcPr>
            <w:tcW w:w="761" w:type="pct"/>
            <w:vAlign w:val="center"/>
          </w:tcPr>
          <w:p>
            <w:pPr>
              <w:widowControl/>
              <w:adjustRightInd w:val="0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jc w:val="center"/>
        </w:trPr>
        <w:tc>
          <w:tcPr>
            <w:tcW w:w="335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14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工程费用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1,800.00</w:t>
            </w:r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14,971.42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12,303.30</w:t>
            </w:r>
          </w:p>
        </w:tc>
        <w:tc>
          <w:tcPr>
            <w:tcW w:w="5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500.00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29,574.72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jc w:val="center"/>
        </w:trPr>
        <w:tc>
          <w:tcPr>
            <w:tcW w:w="335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14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工程建设其他费用</w:t>
            </w:r>
          </w:p>
        </w:tc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del w:id="525" w:author="陈素彬" w:date="2021-11-22T09:21:44Z">
              <w:r>
                <w:rPr>
                  <w:rFonts w:hint="eastAsia" w:ascii="仿宋" w:hAnsi="仿宋" w:eastAsia="仿宋" w:cs="仿宋"/>
                  <w:bCs/>
                  <w:kern w:val="0"/>
                  <w:sz w:val="24"/>
                  <w:szCs w:val="24"/>
                </w:rPr>
                <w:delText>-</w:delText>
              </w:r>
            </w:del>
          </w:p>
        </w:tc>
        <w:tc>
          <w:tcPr>
            <w:tcW w:w="7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2,000.00</w:t>
            </w:r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1,082.68</w:t>
            </w:r>
          </w:p>
        </w:tc>
        <w:tc>
          <w:tcPr>
            <w:tcW w:w="5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526" w:author="陈素彬" w:date="2021-11-22T09:21:47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-</w:delText>
              </w:r>
            </w:del>
          </w:p>
        </w:tc>
        <w:tc>
          <w:tcPr>
            <w:tcW w:w="7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3,082.68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jc w:val="center"/>
        </w:trPr>
        <w:tc>
          <w:tcPr>
            <w:tcW w:w="335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14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基本预备费</w:t>
            </w:r>
          </w:p>
        </w:tc>
        <w:tc>
          <w:tcPr>
            <w:tcW w:w="69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del w:id="527" w:author="陈素彬" w:date="2021-11-22T09:21:44Z">
              <w:r>
                <w:rPr>
                  <w:rFonts w:hint="eastAsia" w:ascii="仿宋" w:hAnsi="仿宋" w:eastAsia="仿宋" w:cs="仿宋"/>
                  <w:bCs/>
                  <w:kern w:val="0"/>
                  <w:sz w:val="24"/>
                  <w:szCs w:val="24"/>
                </w:rPr>
                <w:delText>-</w:delText>
              </w:r>
            </w:del>
          </w:p>
        </w:tc>
        <w:tc>
          <w:tcPr>
            <w:tcW w:w="7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1,240.70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392.17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1,632.87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jc w:val="center"/>
        </w:trPr>
        <w:tc>
          <w:tcPr>
            <w:tcW w:w="335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14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铺地流动资金</w:t>
            </w:r>
          </w:p>
        </w:tc>
        <w:tc>
          <w:tcPr>
            <w:tcW w:w="69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528" w:author="陈素彬" w:date="2021-11-22T09:21:44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-</w:delText>
              </w:r>
            </w:del>
          </w:p>
        </w:tc>
        <w:tc>
          <w:tcPr>
            <w:tcW w:w="7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121.36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del w:id="529" w:author="陈素彬" w:date="2021-11-22T09:21:46Z">
              <w:r>
                <w:rPr>
                  <w:rFonts w:hint="eastAsia" w:ascii="仿宋" w:hAnsi="仿宋" w:eastAsia="仿宋" w:cs="仿宋"/>
                  <w:bCs/>
                  <w:kern w:val="0"/>
                  <w:sz w:val="24"/>
                  <w:szCs w:val="24"/>
                </w:rPr>
                <w:delText>-</w:delText>
              </w:r>
            </w:del>
          </w:p>
        </w:tc>
        <w:tc>
          <w:tcPr>
            <w:tcW w:w="5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530" w:author="陈素彬" w:date="2021-11-22T09:21:47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-</w:delText>
              </w:r>
            </w:del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121.36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jc w:val="center"/>
        </w:trPr>
        <w:tc>
          <w:tcPr>
            <w:tcW w:w="335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14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建设期利息</w:t>
            </w:r>
          </w:p>
        </w:tc>
        <w:tc>
          <w:tcPr>
            <w:tcW w:w="69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29.72</w:t>
            </w:r>
          </w:p>
        </w:tc>
        <w:tc>
          <w:tcPr>
            <w:tcW w:w="7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249.67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653.61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932.99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jc w:val="center"/>
        </w:trPr>
        <w:tc>
          <w:tcPr>
            <w:tcW w:w="335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44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69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1,829.72</w:t>
            </w:r>
          </w:p>
        </w:tc>
        <w:tc>
          <w:tcPr>
            <w:tcW w:w="7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18,583.15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14,431.76</w:t>
            </w:r>
          </w:p>
        </w:tc>
        <w:tc>
          <w:tcPr>
            <w:tcW w:w="5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500.00</w:t>
            </w:r>
          </w:p>
        </w:tc>
        <w:tc>
          <w:tcPr>
            <w:tcW w:w="7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35,344.62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del w:id="531" w:author="null" w:date="2021-11-24T20:18:34Z">
        <w:r>
          <w:rPr>
            <w:rFonts w:hint="eastAsia" w:ascii="Times New Roman" w:hAnsi="Times New Roman" w:eastAsia="仿宋" w:cs="Times New Roman"/>
            <w:sz w:val="32"/>
            <w:szCs w:val="32"/>
          </w:rPr>
          <w:delText>本</w:delText>
        </w:r>
      </w:del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企业及地方财政配套9,413.46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银行融资20,931.16万元，</w:t>
      </w:r>
      <w:r>
        <w:rPr>
          <w:rFonts w:hint="eastAsia" w:ascii="仿宋" w:hAnsi="仿宋" w:eastAsia="仿宋" w:cs="仿宋"/>
          <w:sz w:val="32"/>
          <w:szCs w:val="32"/>
        </w:rPr>
        <w:t>剩余资金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2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383"/>
        <w:gridCol w:w="1299"/>
        <w:gridCol w:w="1418"/>
        <w:gridCol w:w="1299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tblHeader/>
          <w:jc w:val="center"/>
        </w:trPr>
        <w:tc>
          <w:tcPr>
            <w:tcW w:w="410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398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项目</w:t>
            </w:r>
          </w:p>
        </w:tc>
        <w:tc>
          <w:tcPr>
            <w:tcW w:w="762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以前年度</w:t>
            </w:r>
          </w:p>
        </w:tc>
        <w:tc>
          <w:tcPr>
            <w:tcW w:w="832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2021年</w:t>
            </w:r>
          </w:p>
        </w:tc>
        <w:tc>
          <w:tcPr>
            <w:tcW w:w="762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2022年</w:t>
            </w:r>
          </w:p>
        </w:tc>
        <w:tc>
          <w:tcPr>
            <w:tcW w:w="832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39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企业及地方财政配套</w:t>
            </w:r>
          </w:p>
        </w:tc>
        <w:tc>
          <w:tcPr>
            <w:tcW w:w="7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1,576.00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6,790.29</w:t>
            </w:r>
          </w:p>
        </w:tc>
        <w:tc>
          <w:tcPr>
            <w:tcW w:w="7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1,047.17</w:t>
            </w:r>
          </w:p>
        </w:tc>
        <w:tc>
          <w:tcPr>
            <w:tcW w:w="8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9,413.46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39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7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532" w:author="陈素彬" w:date="2021-11-22T09:22:09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-</w:delText>
              </w:r>
            </w:del>
          </w:p>
        </w:tc>
        <w:tc>
          <w:tcPr>
            <w:tcW w:w="8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7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del w:id="533" w:author="陈素彬" w:date="2021-11-22T09:22:10Z">
              <w:r>
                <w:rPr>
                  <w:rFonts w:hint="eastAsia" w:ascii="仿宋" w:hAnsi="仿宋" w:eastAsia="仿宋" w:cs="仿宋"/>
                  <w:color w:val="000000"/>
                  <w:kern w:val="0"/>
                  <w:sz w:val="24"/>
                  <w:szCs w:val="24"/>
                  <w:lang w:bidi="ar"/>
                </w:rPr>
                <w:delText>-</w:delText>
              </w:r>
            </w:del>
          </w:p>
        </w:tc>
        <w:tc>
          <w:tcPr>
            <w:tcW w:w="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39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银行融资</w:t>
            </w:r>
          </w:p>
        </w:tc>
        <w:tc>
          <w:tcPr>
            <w:tcW w:w="7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683.47</w:t>
            </w:r>
          </w:p>
        </w:tc>
        <w:tc>
          <w:tcPr>
            <w:tcW w:w="8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11,147.69</w:t>
            </w:r>
          </w:p>
        </w:tc>
        <w:tc>
          <w:tcPr>
            <w:tcW w:w="7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9,100.00</w:t>
            </w:r>
          </w:p>
        </w:tc>
        <w:tc>
          <w:tcPr>
            <w:tcW w:w="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20,931.16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410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39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2,259.47</w:t>
            </w:r>
          </w:p>
        </w:tc>
        <w:tc>
          <w:tcPr>
            <w:tcW w:w="83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22,937.98</w:t>
            </w:r>
          </w:p>
        </w:tc>
        <w:tc>
          <w:tcPr>
            <w:tcW w:w="7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10,147.17</w:t>
            </w:r>
          </w:p>
        </w:tc>
        <w:tc>
          <w:tcPr>
            <w:tcW w:w="83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35,344.62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534" w:author="null" w:date="2021-11-24T20:19:01Z">
          <w:pPr>
            <w:pStyle w:val="6"/>
            <w:spacing w:before="156" w:line="360" w:lineRule="auto"/>
            <w:ind w:firstLine="640" w:firstLineChars="200"/>
          </w:pPr>
        </w:pPrChange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535" w:author="null" w:date="2021-11-24T20:19:01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536" w:author="null" w:date="2021-11-24T20:19:01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本项目在专项债券存续期间内</w:t>
      </w:r>
      <w:r>
        <w:rPr>
          <w:rFonts w:ascii="Times New Roman" w:hAnsi="Times New Roman" w:eastAsia="仿宋" w:cs="Times New Roman"/>
          <w:sz w:val="32"/>
          <w:szCs w:val="32"/>
        </w:rPr>
        <w:t>收入主要</w:t>
      </w:r>
      <w:r>
        <w:rPr>
          <w:rFonts w:hint="eastAsia" w:ascii="仿宋" w:hAnsi="仿宋" w:eastAsia="仿宋" w:cs="仿宋"/>
          <w:bCs/>
          <w:sz w:val="32"/>
          <w:szCs w:val="32"/>
        </w:rPr>
        <w:t>是福州市飞凤山水厂扩建及深度处理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工程完工后的水费收入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。经测算，债券存续期内，本项目将产生净收益</w:t>
      </w:r>
      <w:r>
        <w:rPr>
          <w:rFonts w:ascii="仿宋" w:hAnsi="仿宋" w:eastAsia="仿宋" w:cs="仿宋"/>
          <w:sz w:val="32"/>
          <w:szCs w:val="32"/>
          <w:highlight w:val="none"/>
        </w:rPr>
        <w:t>90,892.89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万元，可覆盖债券存续期间各年</w:t>
      </w:r>
      <w:del w:id="537" w:author="陈素彬" w:date="2021-11-22T09:04:08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债券本息偿还的需求，在项目涉及专项债券本息全部偿还后仍有55,629.07万元期末结余。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538" w:author="null" w:date="2021-11-24T20:19:01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539" w:author="null" w:date="2021-11-24T20:19:01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 w:val="0"/>
          <w:sz w:val="32"/>
          <w:szCs w:val="32"/>
          <w:rPrChange w:id="540" w:author="null" w:date="2021-11-24T20:19:10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本次拟调整20年期专项债券资金5,000.00万元至本项目使用，调整债券利率3.83%，每半年付息一次，到期还本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bCs w:val="0"/>
          <w:sz w:val="32"/>
          <w:szCs w:val="32"/>
          <w:rPrChange w:id="541" w:author="null" w:date="2021-11-24T20:19:10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据此测算，本项目全生命周期内还本付息情况如下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1309"/>
        <w:gridCol w:w="1470"/>
        <w:gridCol w:w="1470"/>
        <w:gridCol w:w="1470"/>
        <w:gridCol w:w="1470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tblHeader/>
          <w:jc w:val="center"/>
        </w:trPr>
        <w:tc>
          <w:tcPr>
            <w:tcW w:w="881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年份</w:t>
            </w:r>
          </w:p>
        </w:tc>
        <w:tc>
          <w:tcPr>
            <w:tcW w:w="130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期初本金</w:t>
            </w:r>
            <w:ins w:id="542" w:author="null" w:date="2021-11-24T20:19:18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14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当年新增</w:t>
            </w:r>
            <w:ins w:id="543" w:author="null" w:date="2021-11-24T20:19:21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ins w:id="544" w:author="null" w:date="2021-11-24T20:19:22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14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545" w:author="null" w:date="2021-11-24T20:19:27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ins w:id="546" w:author="null" w:date="2021-11-24T20:19:28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14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期末本金</w:t>
            </w:r>
            <w:ins w:id="547" w:author="null" w:date="2021-11-24T20:19:31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14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当年偿还</w:t>
            </w:r>
            <w:ins w:id="548" w:author="null" w:date="2021-11-24T20:19:34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利息</w:t>
            </w:r>
          </w:p>
        </w:tc>
        <w:tc>
          <w:tcPr>
            <w:tcW w:w="1448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jc w:val="center"/>
              <w:textAlignment w:val="bottom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当年还本</w:t>
            </w:r>
            <w:ins w:id="549" w:author="null" w:date="2021-11-24T20:19:37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付息合计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2023年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2024年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2025年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2026年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2027年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2028年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2029年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2030年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2031年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2032年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2033年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2034年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2035年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2036年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2037年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2038年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2039年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2040年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2041年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191.50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81" w:type="dxa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5,000.00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3,830.00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8,830.00</w:t>
            </w:r>
          </w:p>
        </w:tc>
      </w:tr>
    </w:tbl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  <w:highlight w:val="none"/>
        </w:rPr>
        <w:pPrChange w:id="550" w:author="null" w:date="2021-11-24T20:20:03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28"/>
          <w:szCs w:val="28"/>
          <w:highlight w:val="none"/>
        </w:rPr>
        <w:pPrChange w:id="551" w:author="null" w:date="2021-11-24T20:20:03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根据项目产生的现金流收入与资金使用计划分析结果，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本项目不考虑其他融资渠道的本息覆盖率为10.29倍，考虑其他融资渠道后的本息覆盖倍数为2.51倍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。项目收益可以覆盖融资成本，债券资金偿还安全度较高。</w:t>
      </w:r>
    </w:p>
    <w:p>
      <w:pPr>
        <w:pStyle w:val="4"/>
        <w:spacing w:line="640" w:lineRule="exact"/>
        <w:ind w:firstLine="640" w:firstLineChars="200"/>
        <w:rPr>
          <w:rFonts w:hint="eastAsia" w:ascii="楷体" w:hAnsi="楷体" w:cs="楷体"/>
          <w:rPrChange w:id="553" w:author="null" w:date="2021-11-24T20:20:31Z">
            <w:rPr/>
          </w:rPrChange>
        </w:rPr>
        <w:pPrChange w:id="552" w:author="null" w:date="2021-11-24T20:20:24Z">
          <w:pPr>
            <w:pStyle w:val="4"/>
          </w:pPr>
        </w:pPrChange>
      </w:pPr>
      <w:r>
        <w:rPr>
          <w:rFonts w:hint="eastAsia" w:ascii="楷体" w:hAnsi="楷体" w:cs="楷体"/>
          <w:rPrChange w:id="554" w:author="null" w:date="2021-11-24T20:20:31Z">
            <w:rPr>
              <w:rFonts w:hint="eastAsia"/>
            </w:rPr>
          </w:rPrChange>
        </w:rPr>
        <w:t>（十一）闽江学院图书馆新馆、艺术教学楼二期、学生公寓建设</w:t>
      </w:r>
      <w:r>
        <w:rPr>
          <w:rFonts w:hint="eastAsia" w:ascii="楷体" w:hAnsi="楷体" w:cs="楷体"/>
          <w:rPrChange w:id="555" w:author="null" w:date="2021-11-24T20:20:31Z">
            <w:rPr/>
          </w:rPrChange>
        </w:rPr>
        <w:t>项目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556" w:author="null" w:date="2021-11-24T20:20:24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del w:id="557" w:author="陈素彬" w:date="2021-11-22T09:41:04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delText>+</w:delText>
        </w:r>
      </w:del>
      <w:r>
        <w:rPr>
          <w:rFonts w:hint="eastAsia" w:ascii="仿宋" w:hAnsi="仿宋" w:eastAsia="仿宋" w:cs="仿宋"/>
          <w:sz w:val="32"/>
          <w:szCs w:val="32"/>
        </w:rPr>
        <w:t>本项目总建筑面积85186.26㎡，新建图书馆新馆、艺术教学楼二期、学生公寓。其中图书馆新馆总建筑面积49038.26㎡，艺术教学楼二期建筑面积17580㎡，学生公寓建筑面积18568㎡。主要建设内容包括土建装修、给排水、电气照明、弱电暖通、景观绿化等。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558" w:author="null" w:date="2021-11-24T20:20:24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rPrChange w:id="559" w:author="null" w:date="2021-11-24T20:20:41Z">
            <w:rPr>
              <w:rFonts w:ascii="仿宋" w:hAnsi="仿宋" w:eastAsia="仿宋" w:cs="仿宋"/>
              <w:sz w:val="32"/>
              <w:szCs w:val="32"/>
            </w:rPr>
          </w:rPrChange>
        </w:rPr>
      </w:pPr>
      <w:r>
        <w:rPr>
          <w:rFonts w:hint="eastAsia" w:ascii="仿宋" w:hAnsi="仿宋" w:eastAsia="仿宋" w:cs="仿宋"/>
          <w:bCs w:val="0"/>
          <w:sz w:val="32"/>
          <w:szCs w:val="32"/>
          <w:rPrChange w:id="560" w:author="null" w:date="2021-11-24T20:20:41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根据初设及概算批复,本项目概算总投资57,124.12万元，其中工程费用50,263.42万元，工程建设其他费用5,196.90万元（无建设用地费），预备费1,663.81万元。本项目具体分年投资计划如下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单位：人民币万元</w:t>
      </w:r>
    </w:p>
    <w:tbl>
      <w:tblPr>
        <w:tblStyle w:val="2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2062"/>
        <w:gridCol w:w="1086"/>
        <w:gridCol w:w="1205"/>
        <w:gridCol w:w="1205"/>
        <w:gridCol w:w="1642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4" w:hRule="atLeast"/>
          <w:tblHeader/>
          <w:jc w:val="center"/>
        </w:trPr>
        <w:tc>
          <w:tcPr>
            <w:tcW w:w="1226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项目</w:t>
            </w:r>
          </w:p>
        </w:tc>
        <w:tc>
          <w:tcPr>
            <w:tcW w:w="64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以前年度</w:t>
            </w:r>
          </w:p>
        </w:tc>
        <w:tc>
          <w:tcPr>
            <w:tcW w:w="71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2021年</w:t>
            </w:r>
          </w:p>
        </w:tc>
        <w:tc>
          <w:tcPr>
            <w:tcW w:w="71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2022年</w:t>
            </w:r>
          </w:p>
        </w:tc>
        <w:tc>
          <w:tcPr>
            <w:tcW w:w="97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2023年及以后</w:t>
            </w:r>
          </w:p>
        </w:tc>
        <w:tc>
          <w:tcPr>
            <w:tcW w:w="71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4" w:hRule="atLeast"/>
          <w:jc w:val="center"/>
        </w:trPr>
        <w:tc>
          <w:tcPr>
            <w:tcW w:w="122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工程费用</w:t>
            </w:r>
          </w:p>
        </w:tc>
        <w:tc>
          <w:tcPr>
            <w:tcW w:w="6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13,038.00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18,312.37</w:t>
            </w:r>
          </w:p>
        </w:tc>
        <w:tc>
          <w:tcPr>
            <w:tcW w:w="9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18,913.05</w:t>
            </w:r>
          </w:p>
        </w:tc>
        <w:tc>
          <w:tcPr>
            <w:tcW w:w="7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50,263.42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4" w:hRule="atLeast"/>
          <w:jc w:val="center"/>
        </w:trPr>
        <w:tc>
          <w:tcPr>
            <w:tcW w:w="122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工程建设其他费用</w:t>
            </w:r>
          </w:p>
        </w:tc>
        <w:tc>
          <w:tcPr>
            <w:tcW w:w="64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1,368.68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3,828.22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5,196.90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4" w:hRule="atLeast"/>
          <w:jc w:val="center"/>
        </w:trPr>
        <w:tc>
          <w:tcPr>
            <w:tcW w:w="122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预备费用</w:t>
            </w:r>
          </w:p>
        </w:tc>
        <w:tc>
          <w:tcPr>
            <w:tcW w:w="64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1,663.81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1,663.81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4" w:hRule="atLeast"/>
          <w:jc w:val="center"/>
        </w:trPr>
        <w:tc>
          <w:tcPr>
            <w:tcW w:w="1226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64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1,368.68</w:t>
            </w:r>
          </w:p>
        </w:tc>
        <w:tc>
          <w:tcPr>
            <w:tcW w:w="7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13,038.00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18,312.37</w:t>
            </w:r>
          </w:p>
        </w:tc>
        <w:tc>
          <w:tcPr>
            <w:tcW w:w="9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24,405.07</w:t>
            </w:r>
          </w:p>
        </w:tc>
        <w:tc>
          <w:tcPr>
            <w:tcW w:w="71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57,124.12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del w:id="561" w:author="null" w:date="2021-11-24T20:20:49Z">
        <w:r>
          <w:rPr>
            <w:rFonts w:hint="eastAsia" w:ascii="Times New Roman" w:hAnsi="Times New Roman" w:eastAsia="仿宋" w:cs="Times New Roman"/>
            <w:sz w:val="32"/>
            <w:szCs w:val="32"/>
          </w:rPr>
          <w:delText>本</w:delText>
        </w:r>
      </w:del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地方财政配套29,124.12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剩余资金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,000.00万元通过发行专项债券筹集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具体如下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2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  <w:gridCol w:w="1253"/>
        <w:gridCol w:w="1377"/>
        <w:gridCol w:w="1377"/>
        <w:gridCol w:w="1377"/>
        <w:gridCol w:w="1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" w:hRule="atLeast"/>
          <w:tblHeader/>
          <w:jc w:val="center"/>
        </w:trPr>
        <w:tc>
          <w:tcPr>
            <w:tcW w:w="1032" w:type="pct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项目</w:t>
            </w:r>
          </w:p>
        </w:tc>
        <w:tc>
          <w:tcPr>
            <w:tcW w:w="735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以前年度</w:t>
            </w:r>
          </w:p>
        </w:tc>
        <w:tc>
          <w:tcPr>
            <w:tcW w:w="80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2021年</w:t>
            </w:r>
          </w:p>
        </w:tc>
        <w:tc>
          <w:tcPr>
            <w:tcW w:w="80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2022年</w:t>
            </w:r>
          </w:p>
        </w:tc>
        <w:tc>
          <w:tcPr>
            <w:tcW w:w="80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2023年</w:t>
            </w:r>
          </w:p>
        </w:tc>
        <w:tc>
          <w:tcPr>
            <w:tcW w:w="808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" w:hRule="atLeast"/>
          <w:jc w:val="center"/>
        </w:trPr>
        <w:tc>
          <w:tcPr>
            <w:tcW w:w="1032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地方财政配套</w:t>
            </w:r>
          </w:p>
        </w:tc>
        <w:tc>
          <w:tcPr>
            <w:tcW w:w="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1,369.00</w:t>
            </w:r>
          </w:p>
        </w:tc>
        <w:tc>
          <w:tcPr>
            <w:tcW w:w="8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5,338.00</w:t>
            </w:r>
          </w:p>
        </w:tc>
        <w:tc>
          <w:tcPr>
            <w:tcW w:w="8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8,512.37</w:t>
            </w:r>
          </w:p>
        </w:tc>
        <w:tc>
          <w:tcPr>
            <w:tcW w:w="8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13,904.75</w:t>
            </w:r>
          </w:p>
        </w:tc>
        <w:tc>
          <w:tcPr>
            <w:tcW w:w="8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29,124.12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" w:hRule="atLeast"/>
          <w:jc w:val="center"/>
        </w:trPr>
        <w:tc>
          <w:tcPr>
            <w:tcW w:w="1032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专项债券</w:t>
            </w:r>
          </w:p>
        </w:tc>
        <w:tc>
          <w:tcPr>
            <w:tcW w:w="7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8,000.00</w:t>
            </w:r>
          </w:p>
        </w:tc>
        <w:tc>
          <w:tcPr>
            <w:tcW w:w="8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10,000.00</w:t>
            </w:r>
          </w:p>
        </w:tc>
        <w:tc>
          <w:tcPr>
            <w:tcW w:w="8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10,000.00</w:t>
            </w:r>
          </w:p>
        </w:tc>
        <w:tc>
          <w:tcPr>
            <w:tcW w:w="8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28,000.00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" w:hRule="atLeast"/>
          <w:jc w:val="center"/>
        </w:trPr>
        <w:tc>
          <w:tcPr>
            <w:tcW w:w="1032" w:type="pct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73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1,369.00</w:t>
            </w:r>
          </w:p>
        </w:tc>
        <w:tc>
          <w:tcPr>
            <w:tcW w:w="80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13,338.00</w:t>
            </w:r>
          </w:p>
        </w:tc>
        <w:tc>
          <w:tcPr>
            <w:tcW w:w="8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18,512.37</w:t>
            </w:r>
          </w:p>
        </w:tc>
        <w:tc>
          <w:tcPr>
            <w:tcW w:w="8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23,904.75</w:t>
            </w:r>
          </w:p>
        </w:tc>
        <w:tc>
          <w:tcPr>
            <w:tcW w:w="80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57,124.12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562" w:author="null" w:date="2021-11-24T20:21:16Z">
          <w:pPr>
            <w:pStyle w:val="6"/>
            <w:spacing w:before="156" w:line="360" w:lineRule="auto"/>
            <w:ind w:firstLine="640" w:firstLineChars="200"/>
          </w:pPr>
        </w:pPrChange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563" w:author="null" w:date="2021-11-24T20:21:16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adjustRightInd/>
        <w:snapToGrid/>
        <w:spacing w:line="64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rPrChange w:id="565" w:author="null" w:date="2021-11-24T20:21:07Z">
            <w:rPr>
              <w:rFonts w:ascii="仿宋" w:hAnsi="仿宋" w:eastAsia="仿宋" w:cs="仿宋"/>
              <w:sz w:val="32"/>
              <w:szCs w:val="32"/>
            </w:rPr>
          </w:rPrChange>
        </w:rPr>
        <w:pPrChange w:id="564" w:author="null" w:date="2021-11-24T20:21:30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Times New Roman" w:hAnsi="Times New Roman" w:eastAsia="仿宋" w:cs="Times New Roman"/>
          <w:sz w:val="32"/>
          <w:szCs w:val="32"/>
          <w:rPrChange w:id="566" w:author="null" w:date="2021-11-24T20:21:07Z">
            <w:rPr>
              <w:rFonts w:hint="eastAsia" w:ascii="仿宋" w:hAnsi="仿宋" w:eastAsia="仿宋" w:cs="仿宋"/>
              <w:sz w:val="32"/>
              <w:szCs w:val="32"/>
            </w:rPr>
          </w:rPrChange>
        </w:rPr>
        <w:t>本项目</w:t>
      </w:r>
      <w:del w:id="567" w:author="null" w:date="2021-11-24T20:21:46Z">
        <w:r>
          <w:rPr>
            <w:rFonts w:hint="eastAsia" w:ascii="Times New Roman" w:hAnsi="Times New Roman" w:eastAsia="仿宋" w:cs="Times New Roman"/>
            <w:bCs w:val="0"/>
            <w:sz w:val="32"/>
            <w:szCs w:val="32"/>
            <w:rPrChange w:id="568" w:author="null" w:date="2021-11-24T20:21:07Z">
              <w:rPr>
                <w:rFonts w:hint="eastAsia" w:ascii="仿宋" w:hAnsi="仿宋" w:eastAsia="仿宋" w:cs="仿宋"/>
                <w:bCs/>
                <w:sz w:val="32"/>
                <w:szCs w:val="32"/>
              </w:rPr>
            </w:rPrChange>
          </w:rPr>
          <w:delText>用于项目债券资金平衡</w:delText>
        </w:r>
      </w:del>
      <w:r>
        <w:rPr>
          <w:rFonts w:hint="eastAsia" w:ascii="Times New Roman" w:hAnsi="Times New Roman" w:eastAsia="仿宋" w:cs="Times New Roman"/>
          <w:bCs w:val="0"/>
          <w:sz w:val="32"/>
          <w:szCs w:val="32"/>
          <w:rPrChange w:id="569" w:author="null" w:date="2021-11-24T20:21:07Z">
            <w:rPr>
              <w:rFonts w:hint="eastAsia" w:ascii="仿宋" w:hAnsi="仿宋" w:eastAsia="仿宋" w:cs="仿宋"/>
              <w:bCs/>
              <w:sz w:val="32"/>
              <w:szCs w:val="32"/>
            </w:rPr>
          </w:rPrChange>
        </w:rPr>
        <w:t>的专项收入是学校教育行政事业性收入，财政拨付经费、科研收入、社会捐赠收入以及其他收</w:t>
      </w:r>
      <w:r>
        <w:rPr>
          <w:rFonts w:hint="eastAsia" w:ascii="Times New Roman" w:hAnsi="Times New Roman" w:eastAsia="仿宋" w:cs="Times New Roman"/>
          <w:bCs w:val="0"/>
          <w:sz w:val="32"/>
          <w:szCs w:val="32"/>
          <w:highlight w:val="none"/>
          <w:shd w:val="clear"/>
          <w:rPrChange w:id="570" w:author="null" w:date="2021-11-24T20:21:07Z">
            <w:rPr>
              <w:rFonts w:hint="eastAsia" w:ascii="仿宋" w:hAnsi="仿宋" w:eastAsia="仿宋" w:cs="仿宋"/>
              <w:bCs/>
              <w:sz w:val="32"/>
              <w:szCs w:val="32"/>
              <w:highlight w:val="none"/>
              <w:shd w:val="clear"/>
            </w:rPr>
          </w:rPrChange>
        </w:rPr>
        <w:t>入等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shd w:val="clear"/>
          <w:rPrChange w:id="571" w:author="null" w:date="2021-11-24T20:21:07Z">
            <w:rPr>
              <w:rFonts w:hint="eastAsia" w:ascii="仿宋" w:hAnsi="仿宋" w:eastAsia="仿宋" w:cs="仿宋"/>
              <w:sz w:val="32"/>
              <w:szCs w:val="32"/>
              <w:highlight w:val="none"/>
              <w:shd w:val="clear"/>
            </w:rPr>
          </w:rPrChange>
        </w:rPr>
        <w:t>。经测算，债券存续期内，本项目将产生净收益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shd w:val="clear"/>
          <w:rPrChange w:id="572" w:author="null" w:date="2021-11-24T20:21:07Z">
            <w:rPr>
              <w:rFonts w:ascii="仿宋" w:hAnsi="仿宋" w:eastAsia="仿宋" w:cs="仿宋"/>
              <w:sz w:val="32"/>
              <w:szCs w:val="32"/>
              <w:highlight w:val="none"/>
              <w:shd w:val="clear"/>
            </w:rPr>
          </w:rPrChange>
        </w:rPr>
        <w:t>68,450.42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shd w:val="clear"/>
          <w:rPrChange w:id="573" w:author="null" w:date="2021-11-24T20:21:07Z">
            <w:rPr>
              <w:rFonts w:hint="eastAsia" w:ascii="仿宋" w:hAnsi="仿宋" w:eastAsia="仿宋" w:cs="仿宋"/>
              <w:sz w:val="32"/>
              <w:szCs w:val="32"/>
              <w:highlight w:val="none"/>
              <w:shd w:val="clear"/>
            </w:rPr>
          </w:rPrChange>
        </w:rPr>
        <w:t>万元，可覆盖债券存续期间各年</w:t>
      </w:r>
      <w:del w:id="574" w:author="陈素彬" w:date="2021-11-22T09:04:09Z">
        <w:r>
          <w:rPr>
            <w:rFonts w:hint="eastAsia" w:ascii="Times New Roman" w:hAnsi="Times New Roman" w:eastAsia="仿宋" w:cs="Times New Roman"/>
            <w:sz w:val="32"/>
            <w:szCs w:val="32"/>
            <w:highlight w:val="none"/>
            <w:shd w:val="clear"/>
            <w:rPrChange w:id="575" w:author="null" w:date="2021-11-24T20:21:07Z">
              <w:rPr>
                <w:rFonts w:hint="eastAsia" w:ascii="仿宋" w:hAnsi="仿宋" w:eastAsia="仿宋" w:cs="仿宋"/>
                <w:sz w:val="32"/>
                <w:szCs w:val="32"/>
                <w:highlight w:val="none"/>
                <w:shd w:val="clear"/>
              </w:rPr>
            </w:rPrChange>
          </w:rPr>
          <w:delText>的项目投资及</w:delText>
        </w:r>
      </w:del>
      <w:r>
        <w:rPr>
          <w:rFonts w:hint="eastAsia" w:ascii="Times New Roman" w:hAnsi="Times New Roman" w:eastAsia="仿宋" w:cs="Times New Roman"/>
          <w:sz w:val="32"/>
          <w:szCs w:val="32"/>
          <w:highlight w:val="none"/>
          <w:shd w:val="clear"/>
          <w:rPrChange w:id="576" w:author="null" w:date="2021-11-24T20:21:07Z">
            <w:rPr>
              <w:rFonts w:hint="eastAsia" w:ascii="仿宋" w:hAnsi="仿宋" w:eastAsia="仿宋" w:cs="仿宋"/>
              <w:sz w:val="32"/>
              <w:szCs w:val="32"/>
              <w:highlight w:val="none"/>
              <w:shd w:val="clear"/>
            </w:rPr>
          </w:rPrChange>
        </w:rPr>
        <w:t>债券本息偿还的需求，在项目涉及专项债券本息全部偿还后仍有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shd w:val="clear"/>
          <w:rPrChange w:id="577" w:author="null" w:date="2021-11-24T20:21:07Z">
            <w:rPr>
              <w:rFonts w:ascii="仿宋" w:hAnsi="仿宋" w:eastAsia="仿宋" w:cs="仿宋"/>
              <w:sz w:val="32"/>
              <w:szCs w:val="32"/>
              <w:highlight w:val="none"/>
              <w:shd w:val="clear"/>
            </w:rPr>
          </w:rPrChange>
        </w:rPr>
        <w:t>27,494.42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shd w:val="clear"/>
          <w:rPrChange w:id="578" w:author="null" w:date="2021-11-24T20:21:07Z">
            <w:rPr>
              <w:rFonts w:hint="eastAsia" w:ascii="仿宋" w:hAnsi="仿宋" w:eastAsia="仿宋" w:cs="仿宋"/>
              <w:sz w:val="32"/>
              <w:szCs w:val="32"/>
              <w:highlight w:val="none"/>
              <w:shd w:val="clear"/>
            </w:rPr>
          </w:rPrChange>
        </w:rPr>
        <w:t>万元期末结余。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579" w:author="null" w:date="2021-11-24T20:21:30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adjustRightInd w:val="0"/>
        <w:snapToGrid w:val="0"/>
        <w:spacing w:line="64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  <w:pPrChange w:id="580" w:author="null" w:date="2021-11-24T20:21:30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本次拟调整20年期专项债券资金8,000.00万元至本项目使用，调整债券利率3.83%，每半年付息一次，到期还本。</w:t>
      </w:r>
    </w:p>
    <w:p>
      <w:pPr>
        <w:adjustRightInd w:val="0"/>
        <w:snapToGrid w:val="0"/>
        <w:spacing w:line="640" w:lineRule="exact"/>
        <w:ind w:firstLine="0" w:firstLineChars="0"/>
        <w:rPr>
          <w:rFonts w:ascii="仿宋" w:hAnsi="仿宋" w:eastAsia="仿宋" w:cs="仿宋"/>
          <w:sz w:val="32"/>
          <w:szCs w:val="32"/>
        </w:rPr>
        <w:pPrChange w:id="581" w:author="null" w:date="2021-11-24T20:21:33Z">
          <w:pPr>
            <w:adjustRightInd w:val="0"/>
            <w:snapToGrid w:val="0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bCs/>
          <w:sz w:val="32"/>
          <w:szCs w:val="32"/>
        </w:rPr>
        <w:t>此外，本项目拟计划在2022年、2023年继续通过发行10年期专项债券分别募集资金10,000.00万元、10,000.00万元。据此测算，本项目全生命周期内还本付息情况如下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2" w:firstLineChars="200"/>
        <w:jc w:val="right"/>
        <w:rPr>
          <w:rFonts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单位：人民币万元</w:t>
      </w:r>
    </w:p>
    <w:tbl>
      <w:tblPr>
        <w:tblStyle w:val="14"/>
        <w:tblW w:w="91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  <w:tblPrChange w:id="582" w:author="陈素彬" w:date="2021-11-22T09:29:52Z">
          <w:tblPr>
            <w:tblStyle w:val="14"/>
            <w:tblW w:w="9106" w:type="dxa"/>
            <w:jc w:val="center"/>
            <w:tbl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insideH w:val="single" w:color="auto" w:sz="4" w:space="0"/>
              <w:insideV w:val="single" w:color="auto" w:sz="4" w:space="0"/>
            </w:tblBorders>
            <w:tblLayout w:type="autofit"/>
            <w:tblCellMar>
              <w:top w:w="0" w:type="dxa"/>
              <w:left w:w="0" w:type="dxa"/>
              <w:bottom w:w="0" w:type="dxa"/>
              <w:right w:w="0" w:type="dxa"/>
            </w:tblCellMar>
          </w:tblPr>
        </w:tblPrChange>
      </w:tblPr>
      <w:tblGrid>
        <w:gridCol w:w="946"/>
        <w:gridCol w:w="1329"/>
        <w:gridCol w:w="1329"/>
        <w:gridCol w:w="1329"/>
        <w:gridCol w:w="1329"/>
        <w:gridCol w:w="1329"/>
        <w:gridCol w:w="1515"/>
        <w:tblGridChange w:id="583">
          <w:tblGrid>
            <w:gridCol w:w="946"/>
            <w:gridCol w:w="1329"/>
            <w:gridCol w:w="1329"/>
            <w:gridCol w:w="1329"/>
            <w:gridCol w:w="1329"/>
            <w:gridCol w:w="1329"/>
            <w:gridCol w:w="1515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584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584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585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年度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586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期初本金</w:t>
            </w:r>
            <w:ins w:id="587" w:author="null" w:date="2021-11-24T20:22:00Z">
              <w:r>
                <w:rPr>
                  <w:rFonts w:hint="default" w:ascii="仿宋" w:hAnsi="仿宋" w:eastAsia="仿宋" w:cs="仿宋"/>
                  <w:b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0" w:type="auto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588" w:author="陈素彬" w:date="2021-11-22T09:29:52Z">
              <w:tcPr>
                <w:tcW w:w="0" w:type="auto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本年募集</w:t>
            </w:r>
            <w:ins w:id="589" w:author="null" w:date="2021-11-24T20:22:02Z">
              <w:r>
                <w:rPr>
                  <w:rFonts w:hint="default" w:ascii="仿宋" w:hAnsi="仿宋" w:eastAsia="仿宋" w:cs="仿宋"/>
                  <w:b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资金</w:t>
            </w:r>
          </w:p>
        </w:tc>
        <w:tc>
          <w:tcPr>
            <w:tcW w:w="0" w:type="auto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590" w:author="陈素彬" w:date="2021-11-22T09:29:52Z">
              <w:tcPr>
                <w:tcW w:w="0" w:type="auto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本年偿还</w:t>
            </w:r>
            <w:ins w:id="591" w:author="null" w:date="2021-11-24T20:22:05Z">
              <w:r>
                <w:rPr>
                  <w:rFonts w:hint="default" w:ascii="仿宋" w:hAnsi="仿宋" w:eastAsia="仿宋" w:cs="仿宋"/>
                  <w:b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本金</w:t>
            </w:r>
          </w:p>
        </w:tc>
        <w:tc>
          <w:tcPr>
            <w:tcW w:w="0" w:type="auto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592" w:author="陈素彬" w:date="2021-11-22T09:29:52Z">
              <w:tcPr>
                <w:tcW w:w="0" w:type="auto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期末本金</w:t>
            </w:r>
            <w:ins w:id="593" w:author="null" w:date="2021-11-24T20:22:07Z">
              <w:r>
                <w:rPr>
                  <w:rFonts w:hint="default" w:ascii="仿宋" w:hAnsi="仿宋" w:eastAsia="仿宋" w:cs="仿宋"/>
                  <w:b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余额</w:t>
            </w:r>
          </w:p>
        </w:tc>
        <w:tc>
          <w:tcPr>
            <w:tcW w:w="0" w:type="auto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594" w:author="陈素彬" w:date="2021-11-22T09:29:52Z">
              <w:tcPr>
                <w:tcW w:w="0" w:type="auto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本年应付</w:t>
            </w:r>
            <w:ins w:id="595" w:author="null" w:date="2021-11-24T20:22:10Z">
              <w:r>
                <w:rPr>
                  <w:rFonts w:hint="default" w:ascii="仿宋" w:hAnsi="仿宋" w:eastAsia="仿宋" w:cs="仿宋"/>
                  <w:b/>
                  <w:color w:val="000000"/>
                  <w:kern w:val="0"/>
                  <w:sz w:val="24"/>
                  <w:szCs w:val="24"/>
                  <w:lang w:val="en-US" w:bidi="ar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利息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596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本年还本付息合计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597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597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598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2021年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59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0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0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0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0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0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0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06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0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08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0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153.20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10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11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1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153.20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613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613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14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2022年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1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1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1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1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10,000.00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1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2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2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22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23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24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25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476.40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26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27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2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476.40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629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629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30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2023年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3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3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3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3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10,000.00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3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3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3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38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3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40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41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816.40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42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43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4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816.40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645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645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46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2024年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4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4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4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5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5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5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5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54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55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56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5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58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59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6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661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661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62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2025年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6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6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6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6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6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6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6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70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71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72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73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74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75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7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677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677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78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2026年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7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8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8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8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8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8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8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86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8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88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8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90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691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9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693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693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94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2027年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9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9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9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69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69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0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0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702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03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04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05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06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pPrChange w:id="707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0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709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709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10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2028年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1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1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1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1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1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1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1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718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1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20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21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22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pPrChange w:id="723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2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725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725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26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2029年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2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2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2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3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3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3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3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734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35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36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3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38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pPrChange w:id="739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4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741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741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42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2030年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4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4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4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4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4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4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4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750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51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52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53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54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pPrChange w:id="755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5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757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757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58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2031年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5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6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6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6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6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6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6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766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6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68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6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70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771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7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986.40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773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773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74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2032年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7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7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7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7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7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8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10,000.00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8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782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83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84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85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816.40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86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787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8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10,816.40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789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789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90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2033年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9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9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9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9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9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9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10,000.00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79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798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79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00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01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476.40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02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803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0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10,476.40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805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805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06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2034年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0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0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0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1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1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1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1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814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15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16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1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18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819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2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821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821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22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2035年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2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2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2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2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2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2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2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830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31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32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33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34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835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3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837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837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38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2036年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3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4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4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4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4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4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4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846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4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48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4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50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851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5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853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853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54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2037年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5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5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5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5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5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6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6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862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63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64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65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66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867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6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869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869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70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2038年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7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7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7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7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7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7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7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878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7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80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81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82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883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8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885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885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86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2039年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8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8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8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9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9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9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9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894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95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96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89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898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899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0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901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901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02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2040年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0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0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0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0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0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08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0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910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11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12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13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14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915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16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306.40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917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917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18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2041年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19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2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21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2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2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24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2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926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2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-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28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2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153.20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30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color w:val="000000"/>
                <w:kern w:val="0"/>
                <w:sz w:val="24"/>
                <w:szCs w:val="24"/>
                <w:lang w:bidi="ar"/>
              </w:rPr>
              <w:pPrChange w:id="931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3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8,153.20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  <w:tblPrExChange w:id="933" w:author="陈素彬" w:date="2021-11-22T09:29:52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</w:tblPrExChange>
        </w:tblPrEx>
        <w:trPr>
          <w:trHeight w:val="23" w:hRule="atLeast"/>
          <w:tblHeader/>
          <w:jc w:val="center"/>
          <w:trPrChange w:id="933" w:author="陈素彬" w:date="2021-11-22T09:29:52Z">
            <w:trPr>
              <w:trHeight w:val="23" w:hRule="atLeast"/>
              <w:tblHeader/>
              <w:jc w:val="center"/>
            </w:trPr>
          </w:trPrChange>
        </w:trPr>
        <w:tc>
          <w:tcPr>
            <w:tcW w:w="94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34" w:author="陈素彬" w:date="2021-11-22T09:29:52Z">
              <w:tcPr>
                <w:tcW w:w="946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center"/>
              </w:tcPr>
            </w:tcPrChange>
          </w:tcPr>
          <w:p>
            <w:pPr>
              <w:widowControl/>
              <w:adjustRightInd w:val="0"/>
              <w:spacing w:line="360" w:lineRule="auto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3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936" w:author="陈素彬" w:date="2021-11-22T09:29:32Z">
                <w:pPr/>
              </w:pPrChange>
            </w:pP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37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938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39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40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941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42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28,000.00</w:t>
            </w: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43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944" w:author="陈素彬" w:date="2021-11-22T09:29:32Z">
                <w:pPr/>
              </w:pPrChange>
            </w:pPr>
          </w:p>
        </w:tc>
        <w:tc>
          <w:tcPr>
            <w:tcW w:w="1329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45" w:author="陈素彬" w:date="2021-11-22T09:29:52Z">
              <w:tcPr>
                <w:tcW w:w="1329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bidi="ar"/>
              </w:rPr>
              <w:pPrChange w:id="946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47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12,928.00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  <w:tcPrChange w:id="948" w:author="陈素彬" w:date="2021-11-22T09:29:52Z">
              <w:tcPr>
                <w:tcW w:w="1515" w:type="dxa"/>
                <w:tcBorders>
                  <w:tl2br w:val="nil"/>
                  <w:tr2bl w:val="nil"/>
                </w:tcBorders>
                <w:tcMar>
                  <w:top w:w="15" w:type="dxa"/>
                  <w:left w:w="15" w:type="dxa"/>
                  <w:right w:w="15" w:type="dxa"/>
                </w:tcMar>
                <w:vAlign w:val="bottom"/>
              </w:tcPr>
            </w:tcPrChange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pPrChange w:id="949" w:author="陈素彬" w:date="2021-11-22T09:29:32Z">
                <w:pPr>
                  <w:keepNext w:val="0"/>
                  <w:keepLines w:val="0"/>
                  <w:widowControl/>
                  <w:suppressLineNumbers w:val="0"/>
                  <w:jc w:val="right"/>
                  <w:textAlignment w:val="bottom"/>
                </w:pPr>
              </w:pPrChange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  <w:rPrChange w:id="950" w:author="陈素彬" w:date="2021-11-22T09:29:48Z">
                  <w:rPr>
                    <w:rFonts w:hint="eastAsia" w:ascii="宋体" w:hAnsi="宋体" w:eastAsia="宋体" w:cs="宋体"/>
                    <w:i w:val="0"/>
                    <w:iCs w:val="0"/>
                    <w:color w:val="000000"/>
                    <w:kern w:val="0"/>
                    <w:sz w:val="22"/>
                    <w:szCs w:val="22"/>
                    <w:u w:val="none"/>
                    <w:lang w:val="en-US" w:eastAsia="zh-CN" w:bidi="ar"/>
                  </w:rPr>
                </w:rPrChange>
              </w:rPr>
              <w:t>40,928.00</w:t>
            </w:r>
          </w:p>
        </w:tc>
      </w:tr>
    </w:tbl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951" w:author="null" w:date="2021-11-24T20:22:34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28"/>
          <w:szCs w:val="28"/>
        </w:rPr>
        <w:pPrChange w:id="952" w:author="null" w:date="2021-11-24T20:22:34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根据项目产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生的现金流收入与资金使用计划分析结果，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本项目本息覆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盖倍数为1.67</w:t>
      </w:r>
      <w:r>
        <w:rPr>
          <w:rFonts w:ascii="Times New Roman" w:hAnsi="Times New Roman" w:eastAsia="仿宋" w:cs="Times New Roman"/>
          <w:sz w:val="32"/>
          <w:szCs w:val="32"/>
          <w:highlight w:val="none"/>
        </w:rPr>
        <w:t>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。项目收益可以覆盖融资成本，债券资金偿还安全度较高。</w:t>
      </w:r>
    </w:p>
    <w:p>
      <w:pPr>
        <w:pStyle w:val="4"/>
        <w:spacing w:line="640" w:lineRule="exact"/>
        <w:ind w:firstLine="640" w:firstLineChars="200"/>
        <w:pPrChange w:id="953" w:author="null" w:date="2021-11-24T20:22:55Z">
          <w:pPr>
            <w:pStyle w:val="4"/>
          </w:pPr>
        </w:pPrChange>
      </w:pPr>
      <w:r>
        <w:rPr>
          <w:rFonts w:hint="eastAsia"/>
          <w:lang w:eastAsia="zh-CN"/>
        </w:rPr>
        <w:t>（</w:t>
      </w:r>
      <w:r>
        <w:rPr>
          <w:rFonts w:hint="eastAsia"/>
        </w:rPr>
        <w:t>十二）</w:t>
      </w:r>
      <w:r>
        <w:t>福州江阴工业集中区园区开发项目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954" w:author="null" w:date="2021-11-24T20:22:55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1、项目概况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建设幼儿园1所，总建筑面积6600㎡，设置18个班级；建设光贤小学1所，其中包含教学综合楼、图书馆、体育馆、学生食堂，总建筑面积20000平方米，设置48个班级；建设光贤中学1所，其中包含教学综合楼、学生宿舍、学生食堂，总建筑面积33800平方米，设置36个班。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（2）新建新厝卫生院，总建筑面积11000平方米，设置床位150个。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（3）建设生态停车场及绿化，设置车位1200个。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（4）新建和改造包含经3路（一期、二期），经7路、经9路等多条道路，总长18103米，包含城市主干道、次干路和支路，其中城市主干道长为9412米、次干路为1595米、支路为5466米，其他道路为1630米。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（5）新建东部产业区污水压力管、林芝路污水干管、南港大道市政污水管，总长4000米，管材采用钢管，U-PVC管，在港前路东段北侧绿化带设置污水提升泵站一座，日处理污水量3000立方米。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（6）建设消火栓工程（涵盖林芝路、国盛大道、华兴路）、南港大道（华兴路-高港大道路）市政污水管，妈祖庙护坡，并配套建设公共应急消防池工程和事故应急接入管。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（7）改造开发区的店里照明工程，包含店里排管、电缆进线和线路缆化，并在开发区17.6千米道路安装节能照明设施。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（8）建设城市防洪排涝工程，具体建设内容包括新建河道2550米、2160米的海堤维护、滞洪区修建改造、连接河河道改造、跨铁路箱涵建设等。</w:t>
      </w:r>
    </w:p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955" w:author="null" w:date="2021-11-24T20:22:55Z">
          <w:pPr>
            <w:pStyle w:val="6"/>
            <w:spacing w:before="156"/>
            <w:ind w:firstLine="640" w:firstLineChars="200"/>
          </w:pPr>
        </w:pPrChange>
      </w:pPr>
      <w:r>
        <w:rPr>
          <w:rFonts w:hint="eastAsia" w:ascii="仿宋" w:hAnsi="仿宋" w:cs="仿宋"/>
        </w:rPr>
        <w:t>2、项目投资情况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根据项目可行性研究报告及其批复，</w:t>
      </w:r>
      <w:bookmarkStart w:id="1" w:name="_Hlk80347175"/>
      <w:r>
        <w:rPr>
          <w:rFonts w:hint="eastAsia" w:ascii="仿宋" w:hAnsi="仿宋" w:eastAsia="仿宋" w:cs="仿宋"/>
          <w:sz w:val="32"/>
          <w:szCs w:val="32"/>
        </w:rPr>
        <w:t>本项目</w:t>
      </w:r>
      <w:bookmarkEnd w:id="1"/>
      <w:r>
        <w:rPr>
          <w:rFonts w:hint="eastAsia" w:ascii="仿宋" w:hAnsi="仿宋" w:eastAsia="仿宋" w:cs="仿宋"/>
          <w:sz w:val="32"/>
          <w:szCs w:val="32"/>
        </w:rPr>
        <w:t>总投资179,757.10万元，其中，建安工程费158,121.2</w:t>
      </w:r>
      <w:r>
        <w:rPr>
          <w:rFonts w:hint="default"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万元，工程建设其他费16,638.6</w:t>
      </w:r>
      <w:r>
        <w:rPr>
          <w:rFonts w:hint="default"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万元，基本预备费4,997.3</w:t>
      </w:r>
      <w:r>
        <w:rPr>
          <w:rFonts w:hint="default" w:ascii="仿宋" w:hAnsi="仿宋" w:eastAsia="仿宋" w:cs="仿宋"/>
          <w:sz w:val="32"/>
          <w:szCs w:val="32"/>
        </w:rPr>
        <w:t>0</w:t>
      </w:r>
      <w:r>
        <w:rPr>
          <w:rFonts w:hint="eastAsia" w:ascii="仿宋" w:hAnsi="仿宋" w:eastAsia="仿宋" w:cs="仿宋"/>
          <w:sz w:val="32"/>
          <w:szCs w:val="32"/>
        </w:rPr>
        <w:t>万元。项目投资计划表如下：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项目投资计划表</w:t>
      </w:r>
    </w:p>
    <w:p>
      <w:pPr>
        <w:jc w:val="righ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单位：人民币万元</w:t>
      </w:r>
    </w:p>
    <w:p>
      <w:pPr>
        <w:pStyle w:val="2"/>
      </w:pP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1196"/>
        <w:gridCol w:w="1182"/>
        <w:gridCol w:w="1182"/>
        <w:gridCol w:w="1182"/>
        <w:gridCol w:w="1182"/>
        <w:gridCol w:w="1182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7" w:hRule="atLeast"/>
          <w:tblHeader/>
          <w:jc w:val="center"/>
        </w:trPr>
        <w:tc>
          <w:tcPr>
            <w:tcW w:w="0" w:type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2020年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2021年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2022年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2023年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2024年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7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工程建安费用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13,042.00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55,079.20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158,121.20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7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工程建设其他费用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3,638.60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16,638.60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7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基本预备费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997.3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4,997.30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7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34,997.30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17,042.00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34,000.00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34,000.00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59,717.80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righ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179,757.10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3、项目资金来源</w:t>
      </w:r>
    </w:p>
    <w:p>
      <w:pPr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根据项目单位实际投入资金，并结合专项债券发行计划，资金来源分为：管委会自筹82,799.10万元，剩余资金96,958.00万元通过发行专项债券筹集。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资金筹措表</w:t>
      </w:r>
    </w:p>
    <w:p>
      <w:pPr>
        <w:spacing w:line="360" w:lineRule="auto"/>
        <w:ind w:firstLine="420" w:firstLineChars="200"/>
        <w:jc w:val="right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单位：人民币万元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1" w:type="dxa"/>
          <w:bottom w:w="0" w:type="dxa"/>
          <w:right w:w="51" w:type="dxa"/>
        </w:tblCellMar>
      </w:tblPr>
      <w:tblGrid>
        <w:gridCol w:w="1196"/>
        <w:gridCol w:w="1182"/>
        <w:gridCol w:w="1182"/>
        <w:gridCol w:w="1182"/>
        <w:gridCol w:w="1182"/>
        <w:gridCol w:w="1182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0" w:type="auto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项目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2020年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2021年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2022年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2023年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2024年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0" w:type="auto"/>
            <w:shd w:val="clear" w:color="000000" w:fill="auto"/>
            <w:vAlign w:val="center"/>
          </w:tcPr>
          <w:p>
            <w:pPr>
              <w:widowControl/>
              <w:spacing w:line="240" w:lineRule="auto"/>
              <w:textAlignment w:val="center"/>
              <w:rPr>
                <w:rFonts w:ascii="仿宋" w:hAnsi="仿宋" w:eastAsia="仿宋" w:cs="仿宋"/>
                <w:bCs/>
                <w:w w:val="105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8"/>
                <w:lang w:bidi="ar"/>
              </w:rPr>
              <w:t>管委会自筹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6,412.00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13,542.00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10,000.00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19,500.00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33,345.10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82,799.10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0" w:type="auto"/>
            <w:shd w:val="clear" w:color="000000" w:fill="auto"/>
            <w:vAlign w:val="center"/>
          </w:tcPr>
          <w:p>
            <w:pPr>
              <w:widowControl/>
              <w:spacing w:line="360" w:lineRule="auto"/>
              <w:textAlignment w:val="center"/>
              <w:rPr>
                <w:rFonts w:ascii="仿宋" w:hAnsi="仿宋" w:eastAsia="仿宋" w:cs="仿宋"/>
                <w:bCs/>
                <w:w w:val="105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8"/>
                <w:lang w:bidi="ar"/>
              </w:rPr>
              <w:t>专项债券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30,000.00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30,000.00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15,000.00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15,000.00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6,958.00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8"/>
              </w:rPr>
              <w:t>96,958.00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3" w:hRule="atLeast"/>
          <w:jc w:val="center"/>
        </w:trPr>
        <w:tc>
          <w:tcPr>
            <w:tcW w:w="0" w:type="auto"/>
            <w:shd w:val="clear" w:color="000000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bCs/>
                <w:w w:val="105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w w:val="105"/>
                <w:sz w:val="24"/>
                <w:szCs w:val="28"/>
              </w:rPr>
              <w:t>合计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8"/>
              </w:rPr>
              <w:t>36,412.00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8"/>
              </w:rPr>
              <w:t>43,542.00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8"/>
              </w:rPr>
              <w:t>25,000.00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8"/>
              </w:rPr>
              <w:t>34,500.00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8"/>
              </w:rPr>
              <w:t>40,303.10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right"/>
              <w:textAlignment w:val="center"/>
              <w:rPr>
                <w:rFonts w:ascii="仿宋" w:hAnsi="仿宋" w:eastAsia="仿宋" w:cs="仿宋"/>
                <w:bCs/>
                <w:color w:val="00000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8"/>
              </w:rPr>
              <w:t>179,757.10</w:t>
            </w:r>
          </w:p>
        </w:tc>
      </w:tr>
    </w:tbl>
    <w:p>
      <w:pPr>
        <w:pStyle w:val="6"/>
        <w:spacing w:before="156" w:line="640" w:lineRule="exact"/>
        <w:ind w:firstLine="640" w:firstLineChars="200"/>
        <w:rPr>
          <w:rFonts w:ascii="仿宋" w:hAnsi="仿宋" w:cs="仿宋"/>
        </w:rPr>
        <w:pPrChange w:id="956" w:author="null" w:date="2021-11-24T20:23:42Z">
          <w:pPr>
            <w:pStyle w:val="6"/>
            <w:spacing w:before="156" w:line="360" w:lineRule="auto"/>
            <w:ind w:firstLine="640" w:firstLineChars="200"/>
          </w:pPr>
        </w:pPrChange>
      </w:pPr>
      <w:r>
        <w:rPr>
          <w:rFonts w:hint="eastAsia" w:ascii="仿宋" w:hAnsi="仿宋" w:cs="仿宋"/>
        </w:rPr>
        <w:t>4、项目预期收益与融资自求平衡情况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957" w:author="null" w:date="2021-11-24T20:23:42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（1）项目收益情况</w:t>
      </w:r>
    </w:p>
    <w:p>
      <w:pPr>
        <w:widowControl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  <w:highlight w:val="yellow"/>
        </w:rPr>
        <w:pPrChange w:id="958" w:author="null" w:date="2021-11-24T20:23:42Z">
          <w:pPr>
            <w:widowControl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本项目在专项债券存续期间有稳定的现金流入，收入主要由土地出售收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入、生态停车场收入构成。经测算，债券存续期内，本项目将产生净收益219,125.95万元，可覆盖债券存续期间各年</w:t>
      </w:r>
      <w:del w:id="959" w:author="陈素彬" w:date="2021-11-22T09:04:09Z">
        <w:r>
          <w:rPr>
            <w:rFonts w:hint="eastAsia" w:ascii="仿宋" w:hAnsi="仿宋" w:eastAsia="仿宋" w:cs="仿宋"/>
            <w:sz w:val="32"/>
            <w:szCs w:val="32"/>
            <w:highlight w:val="none"/>
          </w:rPr>
          <w:delText>的项目投资及</w:delText>
        </w:r>
      </w:del>
      <w:r>
        <w:rPr>
          <w:rFonts w:hint="eastAsia" w:ascii="仿宋" w:hAnsi="仿宋" w:eastAsia="仿宋" w:cs="仿宋"/>
          <w:sz w:val="32"/>
          <w:szCs w:val="32"/>
          <w:highlight w:val="none"/>
        </w:rPr>
        <w:t>债券本息偿还的需求，在项目涉及专项债券本息全部偿还后仍有93,616.29万元期末结余。</w:t>
      </w:r>
    </w:p>
    <w:p>
      <w:pPr>
        <w:pStyle w:val="7"/>
        <w:spacing w:line="640" w:lineRule="exact"/>
        <w:ind w:firstLine="640" w:firstLineChars="200"/>
        <w:rPr>
          <w:rFonts w:ascii="仿宋" w:hAnsi="仿宋" w:cs="仿宋"/>
          <w:bCs w:val="0"/>
          <w:szCs w:val="32"/>
        </w:rPr>
        <w:pPrChange w:id="960" w:author="null" w:date="2021-11-24T20:23:42Z">
          <w:pPr>
            <w:pStyle w:val="7"/>
            <w:spacing w:line="360" w:lineRule="auto"/>
            <w:ind w:firstLine="640" w:firstLineChars="200"/>
          </w:pPr>
        </w:pPrChange>
      </w:pPr>
      <w:r>
        <w:rPr>
          <w:rFonts w:hint="eastAsia" w:ascii="仿宋" w:hAnsi="仿宋" w:cs="仿宋"/>
          <w:bCs w:val="0"/>
          <w:szCs w:val="32"/>
        </w:rPr>
        <w:t>（2）项目融资还本付息情况</w:t>
      </w:r>
    </w:p>
    <w:p>
      <w:pPr>
        <w:widowControl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961" w:author="null" w:date="2021-11-24T20:23:54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该项目计划使用地方政府专项债券资金96,958.00万元。其中2020年、2021年已分别发行10年期专项债券30,000.00万元、8,100.00万元，债券利率分别为3.34%、3.13%，均为每半年付息一次，到期还本。</w:t>
      </w:r>
    </w:p>
    <w:p>
      <w:pPr>
        <w:widowControl/>
        <w:spacing w:line="6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rPrChange w:id="963" w:author="null" w:date="2021-11-24T20:23:54Z">
            <w:rPr/>
          </w:rPrChange>
        </w:rPr>
        <w:pPrChange w:id="962" w:author="null" w:date="2021-11-24T20:23:54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本次拟调整5年期专项债券资金16,958.00万元至本项目使用，调整债券利率3.25%，按年付息，到期还本。</w:t>
      </w:r>
    </w:p>
    <w:p>
      <w:pPr>
        <w:widowControl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964" w:author="null" w:date="2021-11-24T20:23:54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此外，本项目计划2021年</w:t>
      </w:r>
      <w:del w:id="965" w:author="null" w:date="2021-11-24T20:24:34Z">
        <w:r>
          <w:rPr>
            <w:rFonts w:hint="default" w:ascii="仿宋" w:hAnsi="仿宋" w:eastAsia="仿宋" w:cs="仿宋"/>
            <w:sz w:val="32"/>
            <w:szCs w:val="32"/>
            <w:lang w:val="en-US"/>
          </w:rPr>
          <w:delText>~</w:delText>
        </w:r>
      </w:del>
      <w:ins w:id="966" w:author="null" w:date="2021-11-24T20:24:46Z">
        <w:r>
          <w:rPr>
            <w:rFonts w:hint="eastAsia" w:ascii="仿宋" w:hAnsi="仿宋" w:eastAsia="仿宋" w:cs="仿宋"/>
            <w:sz w:val="32"/>
            <w:szCs w:val="32"/>
            <w:lang w:val="en-US" w:eastAsia="zh-CN"/>
          </w:rPr>
          <w:t>—</w:t>
        </w:r>
      </w:ins>
      <w:r>
        <w:rPr>
          <w:rFonts w:hint="eastAsia" w:ascii="仿宋" w:hAnsi="仿宋" w:eastAsia="仿宋" w:cs="仿宋"/>
          <w:sz w:val="32"/>
          <w:szCs w:val="32"/>
        </w:rPr>
        <w:t>2024年继续通过发行10年期专项债券分别融资4,942.00万元、15,000.00万元、15,000.00万元、6,958.00万元。从客观、谨慎角度出发，未来发行的10年期专项债券利率均按3.40%进行测算。</w:t>
      </w:r>
    </w:p>
    <w:p>
      <w:pPr>
        <w:widowControl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  <w:pPrChange w:id="967" w:author="null" w:date="2021-11-24T20:23:54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据此计算本项目债券应还本付息情况如下表：</w:t>
      </w:r>
    </w:p>
    <w:p>
      <w:pPr>
        <w:spacing w:line="36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项目还本付息情况表</w:t>
      </w:r>
    </w:p>
    <w:p>
      <w:pPr>
        <w:spacing w:line="360" w:lineRule="auto"/>
        <w:ind w:firstLine="420" w:firstLineChars="200"/>
        <w:jc w:val="right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单位：人民币万元</w:t>
      </w:r>
    </w:p>
    <w:tbl>
      <w:tblPr>
        <w:tblStyle w:val="14"/>
        <w:tblW w:w="9194" w:type="dxa"/>
        <w:jc w:val="center"/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988"/>
        <w:gridCol w:w="1159"/>
        <w:gridCol w:w="1460"/>
        <w:gridCol w:w="1461"/>
        <w:gridCol w:w="1221"/>
        <w:gridCol w:w="1398"/>
        <w:gridCol w:w="1507"/>
      </w:tblGrid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tblHeader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期初本金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当年新增</w:t>
            </w:r>
            <w:ins w:id="968" w:author="null" w:date="2021-11-24T20:24:08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sz w:val="24"/>
                  <w:szCs w:val="24"/>
                  <w:lang w:val="en-US"/>
                </w:rPr>
                <w:t xml:space="preserve"> </w:t>
              </w:r>
            </w:ins>
            <w:ins w:id="969" w:author="null" w:date="2021-11-24T20:24:09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sz w:val="24"/>
                  <w:szCs w:val="24"/>
                  <w:lang w:val="en-US"/>
                </w:rPr>
                <w:t xml:space="preserve">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本金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当年应付本金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期末本金</w:t>
            </w:r>
          </w:p>
        </w:tc>
        <w:tc>
          <w:tcPr>
            <w:tcW w:w="1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当年应付</w:t>
            </w:r>
            <w:ins w:id="970" w:author="null" w:date="2021-11-24T20:24:12Z">
              <w:r>
                <w:rPr>
                  <w:rFonts w:hint="default" w:ascii="仿宋" w:hAnsi="仿宋" w:eastAsia="仿宋" w:cs="仿宋"/>
                  <w:b/>
                  <w:bCs/>
                  <w:color w:val="000000"/>
                  <w:sz w:val="24"/>
                  <w:szCs w:val="24"/>
                  <w:lang w:val="en-US"/>
                </w:rPr>
                <w:t xml:space="preserve">  </w:t>
              </w:r>
            </w:ins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利息</w:t>
            </w:r>
          </w:p>
        </w:tc>
        <w:tc>
          <w:tcPr>
            <w:tcW w:w="1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当年还本付息合计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2020年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30,000.00</w:t>
            </w:r>
          </w:p>
        </w:tc>
        <w:tc>
          <w:tcPr>
            <w:tcW w:w="14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30,000.00</w:t>
            </w:r>
          </w:p>
        </w:tc>
        <w:tc>
          <w:tcPr>
            <w:tcW w:w="13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501.00</w:t>
            </w:r>
          </w:p>
        </w:tc>
        <w:tc>
          <w:tcPr>
            <w:tcW w:w="1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501.00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2021年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30,000.00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60,000.00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1,002.00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1,002.00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2022年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15,000.00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75,000.00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2,229.69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2,229.69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2023年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75,000.00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15,000.00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90,000.00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2,739.69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2,739.69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2024年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6,958.00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16,958.00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3,112.98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20,070.98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2025年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2026年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2027年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2028年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2029年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2,680.13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2030年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30,000.00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50,000.00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2,179.13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32,179.13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2031年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50,000.00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13,042.00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36,958.00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1,678.13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14,720.13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2032年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36,958.00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15,000.00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21,958.00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1,001.57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16,001.57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2033年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21,958.00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15,000.00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6,958.00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491.57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15,491.57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2034年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6,958.00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6,958.00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-</w:t>
            </w: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118.29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7,076.29</w:t>
            </w:r>
          </w:p>
        </w:tc>
      </w:tr>
      <w:tr>
        <w:tblPrEx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8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11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96,958.00</w:t>
            </w:r>
          </w:p>
        </w:tc>
        <w:tc>
          <w:tcPr>
            <w:tcW w:w="1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96,958.00</w:t>
            </w:r>
          </w:p>
        </w:tc>
        <w:tc>
          <w:tcPr>
            <w:tcW w:w="12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28,454.71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textAlignment w:val="bottom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125,412.71</w:t>
            </w:r>
          </w:p>
        </w:tc>
      </w:tr>
    </w:tbl>
    <w:p>
      <w:pPr>
        <w:pStyle w:val="7"/>
        <w:spacing w:line="360" w:lineRule="auto"/>
        <w:ind w:firstLine="640" w:firstLineChars="200"/>
        <w:rPr>
          <w:rFonts w:ascii="仿宋" w:hAnsi="仿宋" w:cs="仿宋"/>
          <w:bCs w:val="0"/>
          <w:szCs w:val="32"/>
        </w:rPr>
      </w:pPr>
      <w:r>
        <w:rPr>
          <w:rFonts w:hint="eastAsia" w:ascii="仿宋" w:hAnsi="仿宋" w:cs="仿宋"/>
          <w:bCs w:val="0"/>
          <w:szCs w:val="32"/>
        </w:rPr>
        <w:t>（3）自求平衡情况</w:t>
      </w:r>
    </w:p>
    <w:p>
      <w:pPr>
        <w:widowControl/>
        <w:spacing w:line="640" w:lineRule="exact"/>
        <w:ind w:firstLine="640" w:firstLineChars="200"/>
        <w:rPr>
          <w:rFonts w:hint="eastAsia" w:ascii="仿宋" w:hAnsi="仿宋" w:eastAsia="仿宋" w:cs="仿宋"/>
          <w:sz w:val="32"/>
          <w:szCs w:val="32"/>
          <w:rPrChange w:id="972" w:author="null" w:date="2021-11-24T20:25:33Z">
            <w:rPr>
              <w:rFonts w:ascii="仿宋" w:hAnsi="仿宋" w:eastAsia="仿宋" w:cs="仿宋"/>
              <w:sz w:val="28"/>
              <w:szCs w:val="28"/>
            </w:rPr>
          </w:rPrChange>
        </w:rPr>
        <w:pPrChange w:id="971" w:author="null" w:date="2021-11-24T20:25:33Z">
          <w:pPr>
            <w:spacing w:line="360" w:lineRule="auto"/>
            <w:ind w:firstLine="640" w:firstLineChars="200"/>
          </w:pPr>
        </w:pPrChange>
      </w:pPr>
      <w:r>
        <w:rPr>
          <w:rFonts w:hint="eastAsia" w:ascii="仿宋" w:hAnsi="仿宋" w:eastAsia="仿宋" w:cs="仿宋"/>
          <w:sz w:val="32"/>
          <w:szCs w:val="32"/>
        </w:rPr>
        <w:t>根据项目产生的现金流收入与资金使用计划分析结果，福州江阴工业集中区园区开发项目收益保障倍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数为1.</w:t>
      </w:r>
      <w:r>
        <w:rPr>
          <w:rFonts w:hint="eastAsia" w:ascii="仿宋" w:hAnsi="仿宋" w:eastAsia="仿宋" w:cs="仿宋"/>
          <w:sz w:val="32"/>
          <w:szCs w:val="32"/>
          <w:highlight w:val="none"/>
          <w:rPrChange w:id="973" w:author="null" w:date="2021-11-24T20:25:33Z">
            <w:rPr>
              <w:rFonts w:ascii="仿宋" w:hAnsi="仿宋" w:eastAsia="仿宋" w:cs="仿宋"/>
              <w:sz w:val="32"/>
              <w:szCs w:val="32"/>
              <w:highlight w:val="none"/>
            </w:rPr>
          </w:rPrChange>
        </w:rPr>
        <w:t>75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。项</w:t>
      </w:r>
      <w:r>
        <w:rPr>
          <w:rFonts w:hint="eastAsia" w:ascii="仿宋" w:hAnsi="仿宋" w:eastAsia="仿宋" w:cs="仿宋"/>
          <w:sz w:val="32"/>
          <w:szCs w:val="32"/>
        </w:rPr>
        <w:t>目收益可以覆盖融资成本，债券资金偿还安全度较高。</w:t>
      </w:r>
    </w:p>
    <w:p>
      <w:pPr>
        <w:pStyle w:val="3"/>
        <w:ind w:firstLine="640" w:firstLineChars="200"/>
      </w:pPr>
      <w:r>
        <w:rPr>
          <w:rFonts w:hint="eastAsia"/>
        </w:rPr>
        <w:t>三、潜在风险评估</w:t>
      </w:r>
    </w:p>
    <w:p>
      <w:pPr>
        <w:spacing w:line="640" w:lineRule="exact"/>
        <w:ind w:firstLine="640" w:firstLineChars="200"/>
        <w:contextualSpacing/>
        <w:rPr>
          <w:rFonts w:ascii="楷体" w:hAnsi="楷体" w:eastAsia="楷体" w:cs="楷体"/>
          <w:sz w:val="32"/>
          <w:szCs w:val="32"/>
        </w:rPr>
      </w:pPr>
      <w:bookmarkStart w:id="2" w:name="_Toc4265"/>
      <w:bookmarkStart w:id="3" w:name="_Toc32440_WPSOffice_Level2"/>
      <w:bookmarkStart w:id="4" w:name="_Toc30601_WPSOffice_Level2"/>
      <w:r>
        <w:rPr>
          <w:rFonts w:hint="eastAsia" w:ascii="楷体" w:hAnsi="楷体" w:eastAsia="楷体" w:cs="楷体"/>
          <w:sz w:val="32"/>
          <w:szCs w:val="32"/>
        </w:rPr>
        <w:t>（一）市场风险及控制措施</w:t>
      </w:r>
      <w:bookmarkEnd w:id="2"/>
      <w:bookmarkEnd w:id="3"/>
      <w:bookmarkEnd w:id="4"/>
    </w:p>
    <w:p>
      <w:pPr>
        <w:spacing w:line="640" w:lineRule="exact"/>
        <w:ind w:firstLine="640" w:firstLineChars="200"/>
        <w:contextualSpacing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市场风险：在专项债券存续期内，国际、国内宏观经济环境的变化，国家经济政策变动等因素会引起债务资本市场利率的波动，市场利率波动将会对本项目的财务成本产生一定影响，进而影响项目投资收益的平衡。</w:t>
      </w:r>
    </w:p>
    <w:p>
      <w:pPr>
        <w:spacing w:line="640" w:lineRule="exact"/>
        <w:ind w:firstLine="640" w:firstLineChars="200"/>
        <w:contextualSpacing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风险控制措施：项目单位合理安排专项债券申请金额，做好债务的期限配比、还款计划和资金准备。密切关注宏观经济市场，充分与市场机构沟通，降低财务成本，保证项目收益与融资平衡。</w:t>
      </w:r>
    </w:p>
    <w:p>
      <w:pPr>
        <w:pStyle w:val="4"/>
        <w:spacing w:before="0" w:after="0" w:line="640" w:lineRule="exact"/>
        <w:ind w:firstLine="640" w:firstLineChars="200"/>
        <w:rPr>
          <w:rFonts w:ascii="楷体" w:hAnsi="楷体" w:cs="楷体"/>
          <w:szCs w:val="32"/>
        </w:rPr>
      </w:pPr>
      <w:bookmarkStart w:id="5" w:name="_Toc1982_WPSOffice_Level2"/>
      <w:bookmarkStart w:id="6" w:name="_Toc14664"/>
      <w:bookmarkStart w:id="7" w:name="_Toc12669_WPSOffice_Level2"/>
      <w:bookmarkStart w:id="8" w:name="_Toc6108"/>
      <w:r>
        <w:rPr>
          <w:rFonts w:hint="eastAsia" w:ascii="楷体" w:hAnsi="楷体" w:cs="楷体"/>
          <w:szCs w:val="32"/>
        </w:rPr>
        <w:t>（二）财务风险及控制措施</w:t>
      </w:r>
      <w:bookmarkEnd w:id="5"/>
      <w:bookmarkEnd w:id="6"/>
      <w:bookmarkEnd w:id="7"/>
      <w:bookmarkEnd w:id="8"/>
    </w:p>
    <w:p>
      <w:pPr>
        <w:spacing w:line="640" w:lineRule="exact"/>
        <w:ind w:firstLine="640" w:firstLineChars="200"/>
        <w:contextualSpacing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财务风险：由于项目建设周期较长，如果在项目建设过程中，受市场因素影响，项目施工所需的原材料价格上涨，将导致项目施工成本增加，财务负担加重，进而影响项目建设进度，以及项目建设期内专项债券的利息兑付，因此面临一定财务风险。</w:t>
      </w:r>
    </w:p>
    <w:p>
      <w:pPr>
        <w:spacing w:line="640" w:lineRule="exact"/>
        <w:ind w:firstLine="640" w:firstLineChars="200"/>
        <w:contextualSpacing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风险控制措施：项目可行性研究报告编制过程中，在测算项目总投资时提前考虑相关风险。同时，在项目建设过程中，加强项目施工预算管理、招标及合同管理，尽可能控制建设成本。</w:t>
      </w:r>
    </w:p>
    <w:p>
      <w:pPr>
        <w:pStyle w:val="4"/>
        <w:spacing w:before="0" w:after="0" w:line="640" w:lineRule="exact"/>
        <w:ind w:firstLine="640" w:firstLineChars="200"/>
        <w:rPr>
          <w:rFonts w:ascii="楷体" w:hAnsi="楷体" w:cs="楷体"/>
          <w:szCs w:val="32"/>
        </w:rPr>
      </w:pPr>
      <w:bookmarkStart w:id="9" w:name="_Toc1897"/>
      <w:bookmarkStart w:id="10" w:name="_Toc18711_WPSOffice_Level2"/>
      <w:bookmarkStart w:id="11" w:name="_Toc14776"/>
      <w:bookmarkStart w:id="12" w:name="_Toc20441_WPSOffice_Level2"/>
      <w:r>
        <w:rPr>
          <w:rFonts w:hint="eastAsia" w:ascii="楷体" w:hAnsi="楷体" w:cs="楷体"/>
          <w:szCs w:val="32"/>
        </w:rPr>
        <w:t>（三）管理风险及控制措施</w:t>
      </w:r>
      <w:bookmarkEnd w:id="9"/>
      <w:bookmarkEnd w:id="10"/>
      <w:bookmarkEnd w:id="11"/>
      <w:bookmarkEnd w:id="12"/>
    </w:p>
    <w:p>
      <w:pPr>
        <w:spacing w:line="640" w:lineRule="exact"/>
        <w:ind w:firstLine="640" w:firstLineChars="200"/>
        <w:contextualSpacing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管理风险：项目建设具有周期长、资金投入大等特点，在实施过程中设计方案的变化、项目管理单位的组织管理水平、项目施工单位的施工技术及管理水平、可能发生的突发性工程事故等因素，会对项目建设产生一定的不确定性。</w:t>
      </w:r>
    </w:p>
    <w:p>
      <w:pPr>
        <w:spacing w:line="640" w:lineRule="exact"/>
        <w:ind w:firstLine="640" w:firstLineChars="200"/>
        <w:contextualSpacing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风险控制措施：项目单位严格按照要求做好设计、勘察工作，选择具有较高技术与管理水平的承建商，督促施工队伍积极学习、引进先进、可靠的施工技术和装备，加强施工安全管理，保证项目工期和质量。</w:t>
      </w:r>
    </w:p>
    <w:p>
      <w:pPr>
        <w:pStyle w:val="4"/>
        <w:spacing w:before="0" w:after="0" w:line="640" w:lineRule="exact"/>
        <w:ind w:firstLine="640" w:firstLineChars="200"/>
        <w:rPr>
          <w:rFonts w:ascii="楷体" w:hAnsi="楷体" w:cs="楷体"/>
          <w:szCs w:val="32"/>
        </w:rPr>
      </w:pPr>
      <w:bookmarkStart w:id="13" w:name="_Toc26928_WPSOffice_Level2"/>
      <w:bookmarkStart w:id="14" w:name="_Toc22331"/>
      <w:bookmarkStart w:id="15" w:name="_Toc22971"/>
      <w:bookmarkStart w:id="16" w:name="_Toc16598_WPSOffice_Level2"/>
      <w:r>
        <w:rPr>
          <w:rFonts w:hint="eastAsia" w:ascii="楷体" w:hAnsi="楷体" w:cs="楷体"/>
          <w:szCs w:val="32"/>
        </w:rPr>
        <w:t>（四）经营风险及控制措施</w:t>
      </w:r>
      <w:bookmarkEnd w:id="13"/>
      <w:bookmarkEnd w:id="14"/>
      <w:bookmarkEnd w:id="15"/>
      <w:bookmarkEnd w:id="16"/>
    </w:p>
    <w:p>
      <w:pPr>
        <w:spacing w:line="640" w:lineRule="exact"/>
        <w:ind w:firstLine="640" w:firstLineChars="200"/>
        <w:contextualSpacing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营风险：经营风险是指生产经营的不确定性带来的风险。若本项目投入运营后的实际经营情况未能达到预测值，将影响项目整体收益，对债券还本付息产生影响。同时，项目日常经营性支出涉及人力成本、维修费用等变动因素，实际支出增加也降低偿债能力。</w:t>
      </w:r>
    </w:p>
    <w:p>
      <w:pPr>
        <w:spacing w:line="640" w:lineRule="exact"/>
        <w:ind w:firstLine="640" w:firstLineChars="200"/>
        <w:contextualSpacing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风险控制措施：项目单位密切关注经营情况，加强项目运营及资金管理，压缩不合理支出，提高资金使用效率，保证还本付息资金。</w:t>
      </w:r>
    </w:p>
    <w:p>
      <w:pPr>
        <w:pStyle w:val="3"/>
        <w:ind w:firstLine="640" w:firstLineChars="200"/>
      </w:pPr>
      <w:r>
        <w:rPr>
          <w:rFonts w:hint="eastAsia"/>
        </w:rPr>
        <w:t>四、主管部门责任</w:t>
      </w:r>
    </w:p>
    <w:p>
      <w:pPr>
        <w:spacing w:line="640" w:lineRule="exact"/>
        <w:ind w:firstLine="640" w:firstLineChars="200"/>
        <w:contextualSpacing/>
      </w:pPr>
      <w:r>
        <w:rPr>
          <w:rFonts w:hint="eastAsia" w:ascii="仿宋" w:hAnsi="仿宋" w:eastAsia="仿宋" w:cs="仿宋"/>
          <w:sz w:val="32"/>
          <w:szCs w:val="32"/>
        </w:rPr>
        <w:t>项目主管部门负责审核、申报专项债券项目资金需求，组织做好专项债券项目的发行准备工作，督促项目单位规范使用专项债券资金，做好与对应的专项债券还本付息的衔接，加强对项目实施的监控，并统筹协调相关部门保障项目建设进度、如期实现专项收入、确保还本付息资金及时足额上缴财政部门等后续工作。</w:t>
      </w:r>
    </w:p>
    <w:p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</w:sdtPr>
    <w:sdtEndPr>
      <w:rPr>
        <w:rFonts w:ascii="Times New Roman" w:hAnsi="Times New Roman"/>
      </w:rPr>
    </w:sdtEndPr>
    <w:sdtContent>
      <w:p>
        <w:pPr>
          <w:pStyle w:val="10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lang w:val="zh-CN"/>
          </w:rPr>
          <w:t>25</w:t>
        </w:r>
        <w:r>
          <w:rPr>
            <w:rFonts w:ascii="Times New Roman" w:hAnsi="Times New Roman"/>
          </w:rPr>
          <w:fldChar w:fldCharType="end"/>
        </w:r>
      </w:p>
    </w:sdtContent>
  </w:sdt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null">
    <w15:presenceInfo w15:providerId="None" w15:userId="null"/>
  </w15:person>
  <w15:person w15:author="陈素彬">
    <w15:presenceInfo w15:providerId="WPS Office" w15:userId="15578571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D10D3"/>
    <w:rsid w:val="00000141"/>
    <w:rsid w:val="000107CF"/>
    <w:rsid w:val="00015DCF"/>
    <w:rsid w:val="000218E0"/>
    <w:rsid w:val="000B62BB"/>
    <w:rsid w:val="000D71D5"/>
    <w:rsid w:val="000F4ECE"/>
    <w:rsid w:val="0013082B"/>
    <w:rsid w:val="001E51FA"/>
    <w:rsid w:val="002129DD"/>
    <w:rsid w:val="002314FB"/>
    <w:rsid w:val="0024356A"/>
    <w:rsid w:val="003146A6"/>
    <w:rsid w:val="003215AE"/>
    <w:rsid w:val="00336B6F"/>
    <w:rsid w:val="003C7EEA"/>
    <w:rsid w:val="00437A82"/>
    <w:rsid w:val="00476F4F"/>
    <w:rsid w:val="005045F3"/>
    <w:rsid w:val="00536B89"/>
    <w:rsid w:val="0058747F"/>
    <w:rsid w:val="00593554"/>
    <w:rsid w:val="005F731A"/>
    <w:rsid w:val="00623B84"/>
    <w:rsid w:val="00710158"/>
    <w:rsid w:val="007564BB"/>
    <w:rsid w:val="00763819"/>
    <w:rsid w:val="00785963"/>
    <w:rsid w:val="007E5FD8"/>
    <w:rsid w:val="00812BBE"/>
    <w:rsid w:val="0094683F"/>
    <w:rsid w:val="009A1C05"/>
    <w:rsid w:val="009F4874"/>
    <w:rsid w:val="00A36643"/>
    <w:rsid w:val="00A4674A"/>
    <w:rsid w:val="00A87F0E"/>
    <w:rsid w:val="00B045F7"/>
    <w:rsid w:val="00B23EBE"/>
    <w:rsid w:val="00B5784F"/>
    <w:rsid w:val="00BA68F4"/>
    <w:rsid w:val="00BD22C5"/>
    <w:rsid w:val="00C42271"/>
    <w:rsid w:val="00C57D77"/>
    <w:rsid w:val="00C654D4"/>
    <w:rsid w:val="00C71460"/>
    <w:rsid w:val="00C812F4"/>
    <w:rsid w:val="00CC26C9"/>
    <w:rsid w:val="00CD3F17"/>
    <w:rsid w:val="00CE797F"/>
    <w:rsid w:val="00D9489C"/>
    <w:rsid w:val="00DE43B3"/>
    <w:rsid w:val="00E04B7D"/>
    <w:rsid w:val="00E553C6"/>
    <w:rsid w:val="00EA4E6B"/>
    <w:rsid w:val="00EC00A3"/>
    <w:rsid w:val="00F04E9C"/>
    <w:rsid w:val="00F254F1"/>
    <w:rsid w:val="00F419D1"/>
    <w:rsid w:val="00F439A6"/>
    <w:rsid w:val="00FD088F"/>
    <w:rsid w:val="01AE38C0"/>
    <w:rsid w:val="021F7302"/>
    <w:rsid w:val="02311840"/>
    <w:rsid w:val="02686246"/>
    <w:rsid w:val="02DC481F"/>
    <w:rsid w:val="03397435"/>
    <w:rsid w:val="04BE7A98"/>
    <w:rsid w:val="04D93A75"/>
    <w:rsid w:val="04E45422"/>
    <w:rsid w:val="04F92BF5"/>
    <w:rsid w:val="05FB7224"/>
    <w:rsid w:val="062E13D5"/>
    <w:rsid w:val="065C01BF"/>
    <w:rsid w:val="069549DE"/>
    <w:rsid w:val="06CF5A0A"/>
    <w:rsid w:val="08BE3E5F"/>
    <w:rsid w:val="0A5D0EAA"/>
    <w:rsid w:val="0A6E2012"/>
    <w:rsid w:val="0AA17EF2"/>
    <w:rsid w:val="0B815E16"/>
    <w:rsid w:val="0B865D21"/>
    <w:rsid w:val="0C0E65B7"/>
    <w:rsid w:val="0D75739C"/>
    <w:rsid w:val="10127456"/>
    <w:rsid w:val="103437F5"/>
    <w:rsid w:val="10493939"/>
    <w:rsid w:val="106B47B1"/>
    <w:rsid w:val="10960C02"/>
    <w:rsid w:val="12531F24"/>
    <w:rsid w:val="12A24110"/>
    <w:rsid w:val="133F4939"/>
    <w:rsid w:val="13BE6528"/>
    <w:rsid w:val="13E50972"/>
    <w:rsid w:val="141B6FCE"/>
    <w:rsid w:val="142808AC"/>
    <w:rsid w:val="1568785A"/>
    <w:rsid w:val="15B35F11"/>
    <w:rsid w:val="160E29C4"/>
    <w:rsid w:val="16FD69AD"/>
    <w:rsid w:val="17325F98"/>
    <w:rsid w:val="17626499"/>
    <w:rsid w:val="17737BFE"/>
    <w:rsid w:val="187239E1"/>
    <w:rsid w:val="187D19AA"/>
    <w:rsid w:val="19F655F4"/>
    <w:rsid w:val="1A3324AF"/>
    <w:rsid w:val="1A3C5CA4"/>
    <w:rsid w:val="1A6F1105"/>
    <w:rsid w:val="1A7E3F62"/>
    <w:rsid w:val="1B5A44F7"/>
    <w:rsid w:val="1B6C5487"/>
    <w:rsid w:val="1BE241CE"/>
    <w:rsid w:val="1C750FEB"/>
    <w:rsid w:val="1C8B38A7"/>
    <w:rsid w:val="1CD51EFC"/>
    <w:rsid w:val="1D197E56"/>
    <w:rsid w:val="1D6A606B"/>
    <w:rsid w:val="1E7F51E4"/>
    <w:rsid w:val="1F6957FF"/>
    <w:rsid w:val="1F9A5F58"/>
    <w:rsid w:val="1FA27974"/>
    <w:rsid w:val="1FA80CA2"/>
    <w:rsid w:val="217F54F3"/>
    <w:rsid w:val="22140F8E"/>
    <w:rsid w:val="229A5D41"/>
    <w:rsid w:val="234B4DA6"/>
    <w:rsid w:val="24045CA3"/>
    <w:rsid w:val="244A30BB"/>
    <w:rsid w:val="251D7BFC"/>
    <w:rsid w:val="2585489E"/>
    <w:rsid w:val="276C65EB"/>
    <w:rsid w:val="27792F47"/>
    <w:rsid w:val="29D64710"/>
    <w:rsid w:val="2AB70B71"/>
    <w:rsid w:val="2B917438"/>
    <w:rsid w:val="2C2476AE"/>
    <w:rsid w:val="2C6D6470"/>
    <w:rsid w:val="2E4E1BF7"/>
    <w:rsid w:val="2E887909"/>
    <w:rsid w:val="2F5E2CD5"/>
    <w:rsid w:val="2FD539F6"/>
    <w:rsid w:val="2FEA26F2"/>
    <w:rsid w:val="318E0FEC"/>
    <w:rsid w:val="32EF1DD2"/>
    <w:rsid w:val="33024FFA"/>
    <w:rsid w:val="335A3F3F"/>
    <w:rsid w:val="354C03C1"/>
    <w:rsid w:val="36582502"/>
    <w:rsid w:val="369512D9"/>
    <w:rsid w:val="36BB7A2A"/>
    <w:rsid w:val="36D91CAF"/>
    <w:rsid w:val="37635C48"/>
    <w:rsid w:val="39090E49"/>
    <w:rsid w:val="390C0DE4"/>
    <w:rsid w:val="39144E51"/>
    <w:rsid w:val="3B912662"/>
    <w:rsid w:val="3C2411FF"/>
    <w:rsid w:val="3CF153AB"/>
    <w:rsid w:val="3D392F2E"/>
    <w:rsid w:val="3E073CD6"/>
    <w:rsid w:val="3EC54FD6"/>
    <w:rsid w:val="3ECC555A"/>
    <w:rsid w:val="3F674547"/>
    <w:rsid w:val="412D10A4"/>
    <w:rsid w:val="41A3147E"/>
    <w:rsid w:val="4269289F"/>
    <w:rsid w:val="42982746"/>
    <w:rsid w:val="43717C22"/>
    <w:rsid w:val="43D74C39"/>
    <w:rsid w:val="44493B29"/>
    <w:rsid w:val="44D02E70"/>
    <w:rsid w:val="455010F5"/>
    <w:rsid w:val="45555013"/>
    <w:rsid w:val="4573226A"/>
    <w:rsid w:val="45E52831"/>
    <w:rsid w:val="469C6189"/>
    <w:rsid w:val="47364BE3"/>
    <w:rsid w:val="47630B45"/>
    <w:rsid w:val="48E15D38"/>
    <w:rsid w:val="49AE25EE"/>
    <w:rsid w:val="49E74B14"/>
    <w:rsid w:val="49F46925"/>
    <w:rsid w:val="4B2C692E"/>
    <w:rsid w:val="4B3E51F8"/>
    <w:rsid w:val="4B5D3FA8"/>
    <w:rsid w:val="4B831D44"/>
    <w:rsid w:val="4C970A2F"/>
    <w:rsid w:val="4C9D10D3"/>
    <w:rsid w:val="4D9C7ECD"/>
    <w:rsid w:val="4E9063EC"/>
    <w:rsid w:val="4F8D7EDC"/>
    <w:rsid w:val="50B3317A"/>
    <w:rsid w:val="50CD285B"/>
    <w:rsid w:val="50DC08FB"/>
    <w:rsid w:val="51CA75EB"/>
    <w:rsid w:val="52022F8C"/>
    <w:rsid w:val="525237B2"/>
    <w:rsid w:val="543F0E64"/>
    <w:rsid w:val="54F25163"/>
    <w:rsid w:val="55411588"/>
    <w:rsid w:val="55E77184"/>
    <w:rsid w:val="56D13A43"/>
    <w:rsid w:val="57544C21"/>
    <w:rsid w:val="57B0021A"/>
    <w:rsid w:val="57EA39A1"/>
    <w:rsid w:val="58A134E6"/>
    <w:rsid w:val="593B1C75"/>
    <w:rsid w:val="59B84F37"/>
    <w:rsid w:val="5A020B62"/>
    <w:rsid w:val="5B8E4E92"/>
    <w:rsid w:val="5BFC0AA8"/>
    <w:rsid w:val="5D0A4344"/>
    <w:rsid w:val="5D666C5B"/>
    <w:rsid w:val="5DC17FCE"/>
    <w:rsid w:val="5F956A92"/>
    <w:rsid w:val="5FE47C18"/>
    <w:rsid w:val="60843F24"/>
    <w:rsid w:val="60A07011"/>
    <w:rsid w:val="60E429A4"/>
    <w:rsid w:val="61E05F85"/>
    <w:rsid w:val="61E20A5E"/>
    <w:rsid w:val="62166395"/>
    <w:rsid w:val="628063D4"/>
    <w:rsid w:val="632D3080"/>
    <w:rsid w:val="63D40B01"/>
    <w:rsid w:val="640C58B3"/>
    <w:rsid w:val="64284357"/>
    <w:rsid w:val="64C776BF"/>
    <w:rsid w:val="656104EF"/>
    <w:rsid w:val="65A347AF"/>
    <w:rsid w:val="65A979BD"/>
    <w:rsid w:val="666010DD"/>
    <w:rsid w:val="671935F3"/>
    <w:rsid w:val="68CD4EEA"/>
    <w:rsid w:val="691F095A"/>
    <w:rsid w:val="69410A82"/>
    <w:rsid w:val="698D0F17"/>
    <w:rsid w:val="69B37AE0"/>
    <w:rsid w:val="69CD4D8E"/>
    <w:rsid w:val="6A7B64E5"/>
    <w:rsid w:val="6C6E27D9"/>
    <w:rsid w:val="6CC30A97"/>
    <w:rsid w:val="6CCA08D8"/>
    <w:rsid w:val="6CCA5DF4"/>
    <w:rsid w:val="6D4C2F4D"/>
    <w:rsid w:val="6D6A7C64"/>
    <w:rsid w:val="6DC276F7"/>
    <w:rsid w:val="6F2628DD"/>
    <w:rsid w:val="70356681"/>
    <w:rsid w:val="704806FF"/>
    <w:rsid w:val="70EF1D49"/>
    <w:rsid w:val="721F67EA"/>
    <w:rsid w:val="72221294"/>
    <w:rsid w:val="724A240E"/>
    <w:rsid w:val="73C571F5"/>
    <w:rsid w:val="743C1A27"/>
    <w:rsid w:val="74D80A5A"/>
    <w:rsid w:val="74FA26F4"/>
    <w:rsid w:val="75800876"/>
    <w:rsid w:val="75EF13DC"/>
    <w:rsid w:val="76A904FB"/>
    <w:rsid w:val="76F73FF5"/>
    <w:rsid w:val="77D97641"/>
    <w:rsid w:val="789E6CD6"/>
    <w:rsid w:val="79796901"/>
    <w:rsid w:val="7B1D0639"/>
    <w:rsid w:val="7B477C9A"/>
    <w:rsid w:val="7B63056A"/>
    <w:rsid w:val="7CF34BB7"/>
    <w:rsid w:val="7D1E6259"/>
    <w:rsid w:val="7DE83688"/>
    <w:rsid w:val="7E20050D"/>
    <w:rsid w:val="7EAF5551"/>
    <w:rsid w:val="7F0E5FC8"/>
    <w:rsid w:val="7F176375"/>
    <w:rsid w:val="FFEF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20" w:after="120"/>
      <w:jc w:val="left"/>
      <w:outlineLvl w:val="0"/>
    </w:pPr>
    <w:rPr>
      <w:rFonts w:ascii="Times New Roman" w:hAnsi="Times New Roman" w:eastAsia="黑体"/>
      <w:bCs/>
      <w:kern w:val="44"/>
      <w:sz w:val="32"/>
      <w:szCs w:val="44"/>
    </w:rPr>
  </w:style>
  <w:style w:type="paragraph" w:styleId="4">
    <w:name w:val="heading 2"/>
    <w:basedOn w:val="1"/>
    <w:next w:val="5"/>
    <w:unhideWhenUsed/>
    <w:qFormat/>
    <w:uiPriority w:val="9"/>
    <w:pPr>
      <w:keepNext/>
      <w:keepLines/>
      <w:spacing w:before="120" w:after="120"/>
      <w:outlineLvl w:val="1"/>
    </w:pPr>
    <w:rPr>
      <w:rFonts w:ascii="Arial" w:hAnsi="Arial" w:eastAsia="楷体"/>
      <w:sz w:val="32"/>
      <w:szCs w:val="20"/>
    </w:rPr>
  </w:style>
  <w:style w:type="paragraph" w:styleId="6">
    <w:name w:val="heading 3"/>
    <w:basedOn w:val="1"/>
    <w:next w:val="1"/>
    <w:unhideWhenUsed/>
    <w:qFormat/>
    <w:uiPriority w:val="9"/>
    <w:pPr>
      <w:keepNext/>
      <w:keepLines/>
      <w:spacing w:before="50" w:beforeLines="50"/>
      <w:outlineLvl w:val="2"/>
    </w:pPr>
    <w:rPr>
      <w:rFonts w:ascii="Times New Roman" w:hAnsi="Times New Roman" w:eastAsia="仿宋"/>
      <w:bCs/>
      <w:sz w:val="32"/>
      <w:szCs w:val="32"/>
    </w:rPr>
  </w:style>
  <w:style w:type="paragraph" w:styleId="7">
    <w:name w:val="heading 4"/>
    <w:basedOn w:val="1"/>
    <w:next w:val="1"/>
    <w:unhideWhenUsed/>
    <w:qFormat/>
    <w:uiPriority w:val="9"/>
    <w:pPr>
      <w:keepNext/>
      <w:keepLines/>
      <w:outlineLvl w:val="3"/>
    </w:pPr>
    <w:rPr>
      <w:rFonts w:ascii="Arial" w:hAnsi="Arial" w:eastAsia="仿宋"/>
      <w:bCs/>
      <w:sz w:val="32"/>
      <w:szCs w:val="28"/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rPr>
      <w:rFonts w:ascii="仿宋_GB2312" w:hAnsi="宋体" w:eastAsia="仿宋_GB2312" w:cs="Times New Roman"/>
    </w:r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</w:style>
  <w:style w:type="paragraph" w:styleId="8">
    <w:name w:val="annotation text"/>
    <w:basedOn w:val="1"/>
    <w:link w:val="19"/>
    <w:qFormat/>
    <w:uiPriority w:val="0"/>
    <w:pPr>
      <w:jc w:val="left"/>
    </w:pPr>
  </w:style>
  <w:style w:type="paragraph" w:styleId="9">
    <w:name w:val="Balloon Text"/>
    <w:basedOn w:val="1"/>
    <w:link w:val="18"/>
    <w:qFormat/>
    <w:uiPriority w:val="0"/>
    <w:rPr>
      <w:sz w:val="18"/>
      <w:szCs w:val="18"/>
    </w:r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Body Text Indent 3"/>
    <w:basedOn w:val="1"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3">
    <w:name w:val="annotation subject"/>
    <w:basedOn w:val="8"/>
    <w:next w:val="8"/>
    <w:link w:val="20"/>
    <w:qFormat/>
    <w:uiPriority w:val="0"/>
    <w:rPr>
      <w:b/>
      <w:bCs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annotation reference"/>
    <w:basedOn w:val="16"/>
    <w:qFormat/>
    <w:uiPriority w:val="0"/>
    <w:rPr>
      <w:sz w:val="21"/>
      <w:szCs w:val="21"/>
    </w:rPr>
  </w:style>
  <w:style w:type="character" w:customStyle="1" w:styleId="18">
    <w:name w:val="批注框文本 字符"/>
    <w:basedOn w:val="16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批注文字 字符"/>
    <w:basedOn w:val="16"/>
    <w:link w:val="8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0">
    <w:name w:val="批注主题 字符"/>
    <w:basedOn w:val="19"/>
    <w:link w:val="13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21">
    <w:name w:val="font01"/>
    <w:basedOn w:val="1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table" w:customStyle="1" w:styleId="22">
    <w:name w:val="网格型1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">
    <w:name w:val="网格型2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">
    <w:name w:val="网格型3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5">
    <w:name w:val="网格型4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">
    <w:name w:val="网格型5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">
    <w:name w:val="网格型6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6093</Words>
  <Characters>34735</Characters>
  <Lines>289</Lines>
  <Paragraphs>81</Paragraphs>
  <TotalTime>0</TotalTime>
  <ScaleCrop>false</ScaleCrop>
  <LinksUpToDate>false</LinksUpToDate>
  <CharactersWithSpaces>40747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2020-05-05T12:42:00Z</dcterms:created>
  <dc:creator>FZ09259566</dc:creator>
  <cp:lastModifiedBy>null</cp:lastModifiedBy>
  <dcterms:modified xsi:type="dcterms:W3CDTF">2021-11-29T10:29:58Z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2430CFA3FBC14BEA885C88B80C691D9D</vt:lpwstr>
  </property>
</Properties>
</file>